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5E1" w:rsidRPr="00A27E28" w:rsidRDefault="00986132" w:rsidP="00252F67">
      <w:pPr>
        <w:spacing w:after="0" w:line="240" w:lineRule="auto"/>
        <w:contextualSpacing/>
        <w:rPr>
          <w:rFonts w:ascii="Times New Roman" w:hAnsi="Times New Roman" w:cs="Times New Roman"/>
          <w:sz w:val="24"/>
          <w:szCs w:val="24"/>
        </w:rPr>
      </w:pPr>
      <w:bookmarkStart w:id="0" w:name="_GoBack"/>
      <w:bookmarkEnd w:id="0"/>
      <w:r w:rsidRPr="00A27E28">
        <w:rPr>
          <w:rFonts w:ascii="Times New Roman" w:hAnsi="Times New Roman" w:cs="Times New Roman"/>
          <w:b/>
          <w:bCs/>
          <w:sz w:val="24"/>
          <w:szCs w:val="24"/>
        </w:rPr>
        <w:t>TITLE:</w:t>
      </w:r>
    </w:p>
    <w:p w:rsidR="002A35E1" w:rsidRPr="00A27E28" w:rsidRDefault="002A35E1" w:rsidP="00252F67">
      <w:pPr>
        <w:spacing w:after="0" w:line="240" w:lineRule="auto"/>
        <w:contextualSpacing/>
        <w:rPr>
          <w:rFonts w:ascii="Times New Roman" w:hAnsi="Times New Roman" w:cs="Times New Roman"/>
          <w:sz w:val="24"/>
          <w:szCs w:val="24"/>
        </w:rPr>
      </w:pPr>
    </w:p>
    <w:p w:rsidR="00EF1B69" w:rsidRPr="00A27E28" w:rsidRDefault="00A7519C" w:rsidP="00252F67">
      <w:pPr>
        <w:spacing w:after="0" w:line="240" w:lineRule="auto"/>
        <w:contextualSpacing/>
        <w:rPr>
          <w:rFonts w:ascii="Times New Roman" w:hAnsi="Times New Roman" w:cs="Times New Roman"/>
          <w:sz w:val="24"/>
          <w:szCs w:val="24"/>
        </w:rPr>
      </w:pPr>
      <w:r w:rsidRPr="00A27E28">
        <w:rPr>
          <w:rFonts w:ascii="Times New Roman" w:hAnsi="Times New Roman" w:cs="Times New Roman"/>
          <w:sz w:val="24"/>
          <w:szCs w:val="24"/>
        </w:rPr>
        <w:t>Holistic f</w:t>
      </w:r>
      <w:r w:rsidR="00EF1B69" w:rsidRPr="00A27E28">
        <w:rPr>
          <w:rFonts w:ascii="Times New Roman" w:hAnsi="Times New Roman" w:cs="Times New Roman"/>
          <w:sz w:val="24"/>
          <w:szCs w:val="24"/>
        </w:rPr>
        <w:t xml:space="preserve">acial composite creation and subsequent video line-up </w:t>
      </w:r>
      <w:r w:rsidR="005E03A4" w:rsidRPr="00A27E28">
        <w:rPr>
          <w:rFonts w:ascii="Times New Roman" w:hAnsi="Times New Roman" w:cs="Times New Roman"/>
          <w:sz w:val="24"/>
          <w:szCs w:val="24"/>
        </w:rPr>
        <w:t xml:space="preserve">eyewitness </w:t>
      </w:r>
      <w:r w:rsidR="00EF1B69" w:rsidRPr="00A27E28">
        <w:rPr>
          <w:rFonts w:ascii="Times New Roman" w:hAnsi="Times New Roman" w:cs="Times New Roman"/>
          <w:sz w:val="24"/>
          <w:szCs w:val="24"/>
        </w:rPr>
        <w:t>identification paradigm</w:t>
      </w:r>
    </w:p>
    <w:p w:rsidR="002A35E1" w:rsidRPr="00A27E28" w:rsidRDefault="002A35E1" w:rsidP="00252F67">
      <w:pPr>
        <w:spacing w:after="0" w:line="240" w:lineRule="auto"/>
        <w:rPr>
          <w:rFonts w:ascii="Times New Roman" w:hAnsi="Times New Roman" w:cs="Times New Roman"/>
          <w:b/>
          <w:bCs/>
          <w:sz w:val="24"/>
          <w:szCs w:val="24"/>
        </w:rPr>
      </w:pPr>
    </w:p>
    <w:p w:rsidR="00EF1B69" w:rsidRPr="00A27E28" w:rsidRDefault="00EF1B69" w:rsidP="00252F67">
      <w:pPr>
        <w:spacing w:after="0" w:line="240" w:lineRule="auto"/>
        <w:rPr>
          <w:rFonts w:ascii="Times New Roman" w:hAnsi="Times New Roman" w:cs="Times New Roman"/>
          <w:b/>
          <w:bCs/>
          <w:sz w:val="24"/>
          <w:szCs w:val="24"/>
        </w:rPr>
      </w:pPr>
      <w:r w:rsidRPr="00A27E28">
        <w:rPr>
          <w:rFonts w:ascii="Times New Roman" w:hAnsi="Times New Roman" w:cs="Times New Roman"/>
          <w:b/>
          <w:bCs/>
          <w:sz w:val="24"/>
          <w:szCs w:val="24"/>
        </w:rPr>
        <w:t xml:space="preserve">AUTHORS: </w:t>
      </w:r>
    </w:p>
    <w:p w:rsidR="002A35E1" w:rsidRPr="00A27E28" w:rsidRDefault="002A35E1" w:rsidP="00252F67">
      <w:pPr>
        <w:spacing w:after="0" w:line="240" w:lineRule="auto"/>
        <w:rPr>
          <w:rFonts w:ascii="Times New Roman" w:hAnsi="Times New Roman" w:cs="Times New Roman"/>
          <w:bCs/>
          <w:i/>
          <w:sz w:val="24"/>
          <w:szCs w:val="24"/>
        </w:rPr>
      </w:pP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Davis, Josh P</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 xml:space="preserve">Department of Psychology, Social Work and Counselling </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University of Greenwich</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London, UK</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sz w:val="24"/>
          <w:szCs w:val="24"/>
        </w:rPr>
        <w:t xml:space="preserve">j.p.davis@gre.ac.uk   </w:t>
      </w:r>
    </w:p>
    <w:p w:rsidR="00EF1B69" w:rsidRPr="00A27E28" w:rsidRDefault="00EF1B69" w:rsidP="00252F67">
      <w:pPr>
        <w:pStyle w:val="NormalWeb"/>
        <w:spacing w:before="0" w:beforeAutospacing="0" w:after="0" w:afterAutospacing="0"/>
        <w:rPr>
          <w:b/>
          <w:bCs/>
        </w:rPr>
      </w:pPr>
    </w:p>
    <w:p w:rsidR="00EF1B69" w:rsidRPr="00A27E28" w:rsidRDefault="00EF1B69" w:rsidP="00252F67">
      <w:pPr>
        <w:pStyle w:val="NormalWeb"/>
        <w:spacing w:before="0" w:beforeAutospacing="0" w:after="0" w:afterAutospacing="0"/>
        <w:rPr>
          <w:bCs/>
        </w:rPr>
      </w:pPr>
      <w:r w:rsidRPr="00A27E28">
        <w:rPr>
          <w:bCs/>
        </w:rPr>
        <w:t>Maigut, Andreea C</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 xml:space="preserve">Department of Psychology, Social Work and Counselling </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University of Greenwich</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London, UK</w:t>
      </w:r>
    </w:p>
    <w:p w:rsidR="00EF1B69" w:rsidRPr="00A27E28" w:rsidRDefault="00EF1B69" w:rsidP="00252F67">
      <w:pPr>
        <w:pStyle w:val="NormalWeb"/>
        <w:spacing w:before="0" w:beforeAutospacing="0" w:after="0" w:afterAutospacing="0"/>
        <w:rPr>
          <w:bCs/>
        </w:rPr>
      </w:pPr>
      <w:r w:rsidRPr="00A27E28">
        <w:rPr>
          <w:bCs/>
        </w:rPr>
        <w:t>a.c.maigut@gre.ac.uk</w:t>
      </w:r>
    </w:p>
    <w:p w:rsidR="00EF1B69" w:rsidRPr="00A27E28" w:rsidRDefault="00EF1B69" w:rsidP="00252F67">
      <w:pPr>
        <w:pStyle w:val="NormalWeb"/>
        <w:spacing w:before="0" w:beforeAutospacing="0" w:after="0" w:afterAutospacing="0"/>
        <w:rPr>
          <w:b/>
          <w:bCs/>
        </w:rPr>
      </w:pPr>
    </w:p>
    <w:p w:rsidR="00F1702A" w:rsidRPr="00A27E28" w:rsidRDefault="00F1702A" w:rsidP="00252F67">
      <w:pPr>
        <w:pStyle w:val="NormalWeb"/>
        <w:spacing w:before="0" w:beforeAutospacing="0" w:after="0" w:afterAutospacing="0"/>
        <w:rPr>
          <w:bCs/>
        </w:rPr>
      </w:pPr>
      <w:r w:rsidRPr="00A27E28">
        <w:rPr>
          <w:bCs/>
        </w:rPr>
        <w:t>Jolliffe, Darrick</w:t>
      </w:r>
    </w:p>
    <w:p w:rsidR="00F1702A" w:rsidRPr="00A27E28" w:rsidRDefault="00F1702A" w:rsidP="00252F67">
      <w:pPr>
        <w:pStyle w:val="NormalWeb"/>
        <w:spacing w:before="0" w:beforeAutospacing="0" w:after="0" w:afterAutospacing="0"/>
        <w:rPr>
          <w:bCs/>
        </w:rPr>
      </w:pPr>
      <w:r w:rsidRPr="00A27E28">
        <w:rPr>
          <w:bCs/>
        </w:rPr>
        <w:t>Department of Criminology</w:t>
      </w:r>
    </w:p>
    <w:p w:rsidR="00F1702A" w:rsidRPr="00A27E28" w:rsidRDefault="00F1702A" w:rsidP="00252F67">
      <w:pPr>
        <w:pStyle w:val="NormalWeb"/>
        <w:spacing w:before="0" w:beforeAutospacing="0" w:after="0" w:afterAutospacing="0"/>
        <w:rPr>
          <w:bCs/>
        </w:rPr>
      </w:pPr>
      <w:r w:rsidRPr="00A27E28">
        <w:rPr>
          <w:bCs/>
        </w:rPr>
        <w:t>University of Greenwich</w:t>
      </w:r>
    </w:p>
    <w:p w:rsidR="00F1702A" w:rsidRPr="00A27E28" w:rsidRDefault="00F1702A" w:rsidP="00252F67">
      <w:pPr>
        <w:pStyle w:val="NormalWeb"/>
        <w:spacing w:before="0" w:beforeAutospacing="0" w:after="0" w:afterAutospacing="0"/>
        <w:rPr>
          <w:bCs/>
        </w:rPr>
      </w:pPr>
      <w:r w:rsidRPr="00A27E28">
        <w:rPr>
          <w:bCs/>
        </w:rPr>
        <w:t>London, UK</w:t>
      </w:r>
    </w:p>
    <w:p w:rsidR="00F1702A" w:rsidRPr="00A27E28" w:rsidRDefault="00F1702A" w:rsidP="00252F67">
      <w:pPr>
        <w:pStyle w:val="NormalWeb"/>
        <w:spacing w:before="0" w:beforeAutospacing="0" w:after="0" w:afterAutospacing="0"/>
        <w:rPr>
          <w:bCs/>
        </w:rPr>
      </w:pPr>
      <w:r w:rsidRPr="00A27E28">
        <w:rPr>
          <w:bCs/>
        </w:rPr>
        <w:t>d.jolliffe@greenwich.ac.uk</w:t>
      </w:r>
    </w:p>
    <w:p w:rsidR="00F1702A" w:rsidRPr="00A27E28" w:rsidRDefault="00F1702A" w:rsidP="00252F67">
      <w:pPr>
        <w:pStyle w:val="NormalWeb"/>
        <w:spacing w:before="0" w:beforeAutospacing="0" w:after="0" w:afterAutospacing="0"/>
        <w:rPr>
          <w:bCs/>
        </w:rPr>
      </w:pPr>
    </w:p>
    <w:p w:rsidR="00EF1B69" w:rsidRPr="00A27E28" w:rsidRDefault="00EF1B69" w:rsidP="00252F67">
      <w:pPr>
        <w:pStyle w:val="NormalWeb"/>
        <w:spacing w:before="0" w:beforeAutospacing="0" w:after="0" w:afterAutospacing="0"/>
        <w:rPr>
          <w:bCs/>
        </w:rPr>
      </w:pPr>
      <w:r w:rsidRPr="00A27E28">
        <w:rPr>
          <w:bCs/>
        </w:rPr>
        <w:t>Gibson, Stuart J</w:t>
      </w:r>
    </w:p>
    <w:p w:rsidR="00EF1B69" w:rsidRPr="00A27E28" w:rsidRDefault="00EF1B69" w:rsidP="00252F67">
      <w:pPr>
        <w:pStyle w:val="NormalWeb"/>
        <w:spacing w:before="0" w:beforeAutospacing="0" w:after="0" w:afterAutospacing="0"/>
        <w:rPr>
          <w:bCs/>
        </w:rPr>
      </w:pPr>
      <w:r w:rsidRPr="00A27E28">
        <w:rPr>
          <w:bCs/>
        </w:rPr>
        <w:t>School of Physical Sciences</w:t>
      </w:r>
    </w:p>
    <w:p w:rsidR="00EF1B69" w:rsidRPr="00A27E28" w:rsidRDefault="00EF1B69" w:rsidP="00252F67">
      <w:pPr>
        <w:pStyle w:val="NormalWeb"/>
        <w:spacing w:before="0" w:beforeAutospacing="0" w:after="0" w:afterAutospacing="0"/>
        <w:rPr>
          <w:bCs/>
        </w:rPr>
      </w:pPr>
      <w:r w:rsidRPr="00A27E28">
        <w:rPr>
          <w:bCs/>
        </w:rPr>
        <w:t>University of Kent</w:t>
      </w:r>
    </w:p>
    <w:p w:rsidR="00EF1B69" w:rsidRPr="00A27E28" w:rsidRDefault="00EF1B69" w:rsidP="00252F67">
      <w:pPr>
        <w:spacing w:after="0" w:line="240" w:lineRule="auto"/>
        <w:rPr>
          <w:rFonts w:ascii="Times New Roman" w:eastAsia="Times New Roman" w:hAnsi="Times New Roman" w:cs="Times New Roman"/>
          <w:b/>
          <w:sz w:val="24"/>
          <w:szCs w:val="24"/>
        </w:rPr>
      </w:pPr>
      <w:r w:rsidRPr="00A27E28">
        <w:rPr>
          <w:rFonts w:ascii="Times New Roman" w:hAnsi="Times New Roman" w:cs="Times New Roman"/>
          <w:sz w:val="24"/>
          <w:szCs w:val="24"/>
          <w:shd w:val="clear" w:color="auto" w:fill="FFFFFF"/>
        </w:rPr>
        <w:t>Canterbury, UK</w:t>
      </w:r>
    </w:p>
    <w:p w:rsidR="00EF1B69" w:rsidRPr="00A27E28" w:rsidRDefault="00EF1B69" w:rsidP="00252F67">
      <w:pPr>
        <w:spacing w:after="0" w:line="240" w:lineRule="auto"/>
        <w:rPr>
          <w:rFonts w:ascii="Times New Roman" w:hAnsi="Times New Roman" w:cs="Times New Roman"/>
          <w:sz w:val="24"/>
          <w:szCs w:val="24"/>
        </w:rPr>
      </w:pPr>
      <w:r w:rsidRPr="00A27E28">
        <w:rPr>
          <w:rFonts w:ascii="Times New Roman" w:hAnsi="Times New Roman" w:cs="Times New Roman"/>
          <w:sz w:val="24"/>
          <w:szCs w:val="24"/>
          <w:shd w:val="clear" w:color="auto" w:fill="FFFFFF"/>
        </w:rPr>
        <w:t>s.j.Gibson@kent.ac.uk</w:t>
      </w:r>
    </w:p>
    <w:p w:rsidR="002A35E1" w:rsidRPr="00A27E28" w:rsidRDefault="002A35E1" w:rsidP="00252F67">
      <w:pPr>
        <w:spacing w:after="0" w:line="240" w:lineRule="auto"/>
        <w:rPr>
          <w:rFonts w:ascii="Times New Roman" w:hAnsi="Times New Roman" w:cs="Times New Roman"/>
          <w:sz w:val="24"/>
          <w:szCs w:val="24"/>
        </w:rPr>
      </w:pPr>
    </w:p>
    <w:p w:rsidR="00EF1B69" w:rsidRPr="00A27E28" w:rsidRDefault="00EF1B69" w:rsidP="00252F67">
      <w:pPr>
        <w:pStyle w:val="NormalWeb"/>
        <w:spacing w:before="0" w:beforeAutospacing="0" w:after="0" w:afterAutospacing="0"/>
        <w:rPr>
          <w:bCs/>
        </w:rPr>
      </w:pPr>
      <w:r w:rsidRPr="00A27E28">
        <w:rPr>
          <w:bCs/>
        </w:rPr>
        <w:t>Solomon, Chris J</w:t>
      </w:r>
    </w:p>
    <w:p w:rsidR="00EF1B69" w:rsidRPr="00A27E28" w:rsidRDefault="00EF1B69" w:rsidP="00252F67">
      <w:pPr>
        <w:pStyle w:val="NormalWeb"/>
        <w:spacing w:before="0" w:beforeAutospacing="0" w:after="0" w:afterAutospacing="0"/>
        <w:rPr>
          <w:bCs/>
        </w:rPr>
      </w:pPr>
      <w:r w:rsidRPr="00A27E28">
        <w:rPr>
          <w:bCs/>
        </w:rPr>
        <w:t>School of Physical Sciences</w:t>
      </w:r>
    </w:p>
    <w:p w:rsidR="00EF1B69" w:rsidRPr="00A27E28" w:rsidRDefault="00EF1B69" w:rsidP="00252F67">
      <w:pPr>
        <w:pStyle w:val="NormalWeb"/>
        <w:spacing w:before="0" w:beforeAutospacing="0" w:after="0" w:afterAutospacing="0"/>
        <w:rPr>
          <w:bCs/>
        </w:rPr>
      </w:pPr>
      <w:r w:rsidRPr="00A27E28">
        <w:rPr>
          <w:bCs/>
        </w:rPr>
        <w:t>University of Kent</w:t>
      </w:r>
    </w:p>
    <w:p w:rsidR="00EF1B69" w:rsidRPr="00A27E28" w:rsidRDefault="00EF1B69" w:rsidP="00252F67">
      <w:pPr>
        <w:spacing w:after="0" w:line="240" w:lineRule="auto"/>
        <w:rPr>
          <w:rFonts w:ascii="Times New Roman" w:hAnsi="Times New Roman" w:cs="Times New Roman"/>
          <w:sz w:val="24"/>
          <w:szCs w:val="24"/>
          <w:shd w:val="clear" w:color="auto" w:fill="FFFFFF"/>
        </w:rPr>
      </w:pPr>
      <w:r w:rsidRPr="00A27E28">
        <w:rPr>
          <w:rFonts w:ascii="Times New Roman" w:hAnsi="Times New Roman" w:cs="Times New Roman"/>
          <w:sz w:val="24"/>
          <w:szCs w:val="24"/>
          <w:shd w:val="clear" w:color="auto" w:fill="FFFFFF"/>
        </w:rPr>
        <w:t>Canterbury, UK</w:t>
      </w:r>
    </w:p>
    <w:p w:rsidR="00EF1B69" w:rsidRPr="00A27E28" w:rsidRDefault="00EF1B69" w:rsidP="00252F67">
      <w:pPr>
        <w:spacing w:after="0" w:line="240" w:lineRule="auto"/>
        <w:rPr>
          <w:rStyle w:val="apple-converted-space"/>
          <w:rFonts w:ascii="Times New Roman" w:hAnsi="Times New Roman" w:cs="Times New Roman"/>
          <w:sz w:val="24"/>
          <w:szCs w:val="24"/>
          <w:shd w:val="clear" w:color="auto" w:fill="FFFFFF"/>
        </w:rPr>
      </w:pPr>
      <w:r w:rsidRPr="00A27E28">
        <w:rPr>
          <w:rFonts w:ascii="Times New Roman" w:hAnsi="Times New Roman" w:cs="Times New Roman"/>
          <w:sz w:val="24"/>
          <w:szCs w:val="24"/>
          <w:shd w:val="clear" w:color="auto" w:fill="FFFFFF"/>
        </w:rPr>
        <w:t>c.j.solomon@kent.ac.uk</w:t>
      </w:r>
      <w:r w:rsidRPr="00A27E28">
        <w:rPr>
          <w:rStyle w:val="apple-converted-space"/>
          <w:rFonts w:ascii="Times New Roman" w:hAnsi="Times New Roman" w:cs="Times New Roman"/>
          <w:sz w:val="24"/>
          <w:szCs w:val="24"/>
          <w:shd w:val="clear" w:color="auto" w:fill="FFFFFF"/>
        </w:rPr>
        <w:t xml:space="preserve">  </w:t>
      </w:r>
    </w:p>
    <w:p w:rsidR="002A35E1" w:rsidRPr="00A27E28" w:rsidRDefault="002A35E1" w:rsidP="00252F67">
      <w:pPr>
        <w:spacing w:after="0" w:line="240" w:lineRule="auto"/>
        <w:rPr>
          <w:rFonts w:ascii="Times New Roman" w:eastAsia="Times New Roman" w:hAnsi="Times New Roman" w:cs="Times New Roman"/>
          <w:b/>
          <w:sz w:val="24"/>
          <w:szCs w:val="24"/>
        </w:rPr>
      </w:pPr>
    </w:p>
    <w:p w:rsidR="00EF1B69" w:rsidRPr="00A27E28" w:rsidRDefault="00EF1B69" w:rsidP="00252F67">
      <w:pPr>
        <w:pStyle w:val="NormalWeb"/>
        <w:spacing w:before="0" w:beforeAutospacing="0" w:after="0" w:afterAutospacing="0"/>
        <w:rPr>
          <w:bCs/>
        </w:rPr>
      </w:pPr>
      <w:r w:rsidRPr="00A27E28">
        <w:t>Corresponding Author:</w:t>
      </w:r>
      <w:r w:rsidR="00D968BE" w:rsidRPr="00A27E28">
        <w:t xml:space="preserve"> </w:t>
      </w:r>
      <w:r w:rsidRPr="00A27E28">
        <w:rPr>
          <w:bCs/>
        </w:rPr>
        <w:t xml:space="preserve">Dr Josh P Davis, Department of Psychology, Social Work and Counselling, University of Greenwich, London, UK, </w:t>
      </w:r>
      <w:r w:rsidRPr="00A27E28">
        <w:t xml:space="preserve">j.p.davis@gre.ac.uk   </w:t>
      </w:r>
    </w:p>
    <w:p w:rsidR="00986132" w:rsidRPr="00A27E28" w:rsidRDefault="00986132" w:rsidP="00252F67">
      <w:pPr>
        <w:spacing w:after="0" w:line="240" w:lineRule="auto"/>
        <w:rPr>
          <w:rFonts w:ascii="Times New Roman" w:hAnsi="Times New Roman" w:cs="Times New Roman"/>
          <w:b/>
          <w:bCs/>
          <w:sz w:val="24"/>
          <w:szCs w:val="24"/>
        </w:rPr>
      </w:pPr>
    </w:p>
    <w:p w:rsidR="00986132" w:rsidRPr="00A27E28" w:rsidRDefault="00986132" w:rsidP="00252F67">
      <w:pPr>
        <w:pStyle w:val="NormalWeb"/>
        <w:spacing w:before="0" w:beforeAutospacing="0" w:after="0" w:afterAutospacing="0"/>
      </w:pPr>
      <w:r w:rsidRPr="00A27E28">
        <w:rPr>
          <w:b/>
          <w:bCs/>
        </w:rPr>
        <w:t>KEYWORDS:</w:t>
      </w:r>
      <w:r w:rsidRPr="00A27E28">
        <w:t xml:space="preserve"> </w:t>
      </w:r>
      <w:r w:rsidR="00EF1B69" w:rsidRPr="00A27E28">
        <w:t>Eyewitness identification</w:t>
      </w:r>
      <w:r w:rsidR="005E03A4" w:rsidRPr="00A27E28">
        <w:t>;</w:t>
      </w:r>
      <w:r w:rsidR="00EF1B69" w:rsidRPr="00A27E28">
        <w:t xml:space="preserve"> repeated identification</w:t>
      </w:r>
      <w:r w:rsidR="005E03A4" w:rsidRPr="00A27E28">
        <w:t>;</w:t>
      </w:r>
      <w:r w:rsidR="00EF1B69" w:rsidRPr="00A27E28">
        <w:t xml:space="preserve"> </w:t>
      </w:r>
      <w:r w:rsidR="009153FB" w:rsidRPr="00A27E28">
        <w:t>holistic</w:t>
      </w:r>
      <w:r w:rsidR="005E03A4" w:rsidRPr="00A27E28">
        <w:t>;</w:t>
      </w:r>
      <w:r w:rsidR="009153FB" w:rsidRPr="00A27E28">
        <w:t xml:space="preserve"> facial configurations</w:t>
      </w:r>
      <w:r w:rsidR="005E03A4" w:rsidRPr="00A27E28">
        <w:t>;</w:t>
      </w:r>
      <w:r w:rsidR="009153FB" w:rsidRPr="00A27E28">
        <w:t xml:space="preserve"> facial features</w:t>
      </w:r>
      <w:r w:rsidR="005E03A4" w:rsidRPr="00A27E28">
        <w:t>;</w:t>
      </w:r>
      <w:r w:rsidR="009153FB" w:rsidRPr="00A27E28">
        <w:t xml:space="preserve"> </w:t>
      </w:r>
      <w:r w:rsidR="00EF1B69" w:rsidRPr="00A27E28">
        <w:t>video line-up</w:t>
      </w:r>
      <w:r w:rsidR="005E03A4" w:rsidRPr="00A27E28">
        <w:t>;</w:t>
      </w:r>
      <w:r w:rsidR="00EF1B69" w:rsidRPr="00A27E28">
        <w:t xml:space="preserve"> facial composite</w:t>
      </w:r>
      <w:r w:rsidR="005E03A4" w:rsidRPr="00A27E28">
        <w:t>;</w:t>
      </w:r>
      <w:r w:rsidR="006B4909" w:rsidRPr="00A27E28">
        <w:t xml:space="preserve"> </w:t>
      </w:r>
      <w:r w:rsidR="00BD656E" w:rsidRPr="00A27E28">
        <w:t>memory</w:t>
      </w:r>
      <w:r w:rsidR="005E03A4" w:rsidRPr="00A27E28">
        <w:t>;</w:t>
      </w:r>
      <w:r w:rsidR="00BD656E" w:rsidRPr="00A27E28">
        <w:t xml:space="preserve"> autobiographical memory</w:t>
      </w:r>
      <w:r w:rsidR="005E03A4" w:rsidRPr="00A27E28">
        <w:t>;</w:t>
      </w:r>
      <w:r w:rsidR="00BD656E" w:rsidRPr="00A27E28">
        <w:t xml:space="preserve"> episodic memory</w:t>
      </w:r>
      <w:r w:rsidR="005E03A4" w:rsidRPr="00A27E28">
        <w:t>;</w:t>
      </w:r>
      <w:r w:rsidR="00C80563" w:rsidRPr="00A27E28">
        <w:t xml:space="preserve"> eyewitness testimony</w:t>
      </w:r>
      <w:r w:rsidR="005E03A4" w:rsidRPr="00A27E28">
        <w:t>;</w:t>
      </w:r>
      <w:r w:rsidR="00C80563" w:rsidRPr="00A27E28">
        <w:t xml:space="preserve"> genetic algorithm</w:t>
      </w:r>
    </w:p>
    <w:p w:rsidR="006B4909" w:rsidRPr="00A27E28" w:rsidRDefault="006B4909" w:rsidP="00252F67">
      <w:pPr>
        <w:pStyle w:val="NormalWeb"/>
        <w:spacing w:before="0" w:beforeAutospacing="0" w:after="0" w:afterAutospacing="0"/>
      </w:pPr>
    </w:p>
    <w:p w:rsidR="00986132"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bCs/>
          <w:sz w:val="24"/>
          <w:szCs w:val="24"/>
        </w:rPr>
        <w:t>SHORT ABSTRACT:</w:t>
      </w:r>
      <w:r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 xml:space="preserve">This </w:t>
      </w:r>
      <w:r w:rsidR="004646EF" w:rsidRPr="00A27E28">
        <w:rPr>
          <w:rFonts w:ascii="Times New Roman" w:hAnsi="Times New Roman" w:cs="Times New Roman"/>
          <w:sz w:val="24"/>
          <w:szCs w:val="24"/>
        </w:rPr>
        <w:t xml:space="preserve">applied </w:t>
      </w:r>
      <w:r w:rsidR="00FB2CC6" w:rsidRPr="00A27E28">
        <w:rPr>
          <w:rFonts w:ascii="Times New Roman" w:hAnsi="Times New Roman" w:cs="Times New Roman"/>
          <w:sz w:val="24"/>
          <w:szCs w:val="24"/>
        </w:rPr>
        <w:t xml:space="preserve">experimental paradigm replicates circumstances by which an eyewitness to a real crime may create </w:t>
      </w:r>
      <w:r w:rsidR="00BD656E" w:rsidRPr="00A27E28">
        <w:rPr>
          <w:rFonts w:ascii="Times New Roman" w:hAnsi="Times New Roman" w:cs="Times New Roman"/>
          <w:sz w:val="24"/>
          <w:szCs w:val="24"/>
        </w:rPr>
        <w:t xml:space="preserve">a </w:t>
      </w:r>
      <w:r w:rsidR="00FB2CC6" w:rsidRPr="00A27E28">
        <w:rPr>
          <w:rFonts w:ascii="Times New Roman" w:hAnsi="Times New Roman" w:cs="Times New Roman"/>
          <w:sz w:val="24"/>
          <w:szCs w:val="24"/>
        </w:rPr>
        <w:t xml:space="preserve">holistic facial composite of the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w:t>
      </w:r>
      <w:r w:rsidR="002A6872" w:rsidRPr="00A27E28">
        <w:rPr>
          <w:rFonts w:ascii="Times New Roman" w:hAnsi="Times New Roman" w:cs="Times New Roman"/>
          <w:sz w:val="24"/>
          <w:szCs w:val="24"/>
        </w:rPr>
        <w:t>from memory</w:t>
      </w:r>
      <w:r w:rsidR="00DD76DB" w:rsidRPr="00A27E28">
        <w:rPr>
          <w:rFonts w:ascii="Times New Roman" w:hAnsi="Times New Roman" w:cs="Times New Roman"/>
          <w:sz w:val="24"/>
          <w:szCs w:val="24"/>
        </w:rPr>
        <w:t>,</w:t>
      </w:r>
      <w:r w:rsidR="002A6872"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 xml:space="preserve">and then attempt to identify the </w:t>
      </w:r>
      <w:r w:rsidR="00AC1B36" w:rsidRPr="00A27E28">
        <w:rPr>
          <w:rFonts w:ascii="Times New Roman" w:hAnsi="Times New Roman" w:cs="Times New Roman"/>
          <w:sz w:val="24"/>
          <w:szCs w:val="24"/>
        </w:rPr>
        <w:t xml:space="preserve">culprit </w:t>
      </w:r>
      <w:r w:rsidR="00FB2CC6" w:rsidRPr="00A27E28">
        <w:rPr>
          <w:rFonts w:ascii="Times New Roman" w:hAnsi="Times New Roman" w:cs="Times New Roman"/>
          <w:sz w:val="24"/>
          <w:szCs w:val="24"/>
        </w:rPr>
        <w:t xml:space="preserve">from a </w:t>
      </w:r>
      <w:r w:rsidR="00AC1B36" w:rsidRPr="00A27E28">
        <w:rPr>
          <w:rFonts w:ascii="Times New Roman" w:hAnsi="Times New Roman" w:cs="Times New Roman"/>
          <w:sz w:val="24"/>
          <w:szCs w:val="24"/>
        </w:rPr>
        <w:t>video line-up containing the culprit or one in which he or she is not present</w:t>
      </w:r>
      <w:r w:rsidR="00FB2CC6" w:rsidRPr="00A27E28">
        <w:rPr>
          <w:rFonts w:ascii="Times New Roman" w:hAnsi="Times New Roman" w:cs="Times New Roman"/>
          <w:sz w:val="24"/>
          <w:szCs w:val="24"/>
        </w:rPr>
        <w:t xml:space="preserve">. </w:t>
      </w:r>
    </w:p>
    <w:p w:rsidR="00D449EF" w:rsidRPr="00A27E28" w:rsidRDefault="00D449EF" w:rsidP="00252F67">
      <w:pPr>
        <w:spacing w:after="0" w:line="240" w:lineRule="auto"/>
        <w:rPr>
          <w:rFonts w:ascii="Times New Roman" w:hAnsi="Times New Roman" w:cs="Times New Roman"/>
          <w:b/>
          <w:bCs/>
          <w:sz w:val="24"/>
          <w:szCs w:val="24"/>
        </w:rPr>
      </w:pPr>
    </w:p>
    <w:p w:rsidR="00D968BE" w:rsidRPr="00A27E28" w:rsidRDefault="00D968BE" w:rsidP="00252F67">
      <w:pPr>
        <w:spacing w:after="0" w:line="240" w:lineRule="auto"/>
        <w:rPr>
          <w:rFonts w:ascii="Times New Roman" w:hAnsi="Times New Roman" w:cs="Times New Roman"/>
          <w:b/>
          <w:bCs/>
          <w:sz w:val="24"/>
          <w:szCs w:val="24"/>
        </w:rPr>
      </w:pPr>
    </w:p>
    <w:p w:rsidR="00FB2CC6"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bCs/>
          <w:sz w:val="24"/>
          <w:szCs w:val="24"/>
        </w:rPr>
        <w:lastRenderedPageBreak/>
        <w:t>LONG ABSTRACT:</w:t>
      </w:r>
      <w:r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The paradigm de</w:t>
      </w:r>
      <w:r w:rsidR="00DD76DB" w:rsidRPr="00A27E28">
        <w:rPr>
          <w:rFonts w:ascii="Times New Roman" w:hAnsi="Times New Roman" w:cs="Times New Roman"/>
          <w:sz w:val="24"/>
          <w:szCs w:val="24"/>
        </w:rPr>
        <w:t>tailed</w:t>
      </w:r>
      <w:r w:rsidR="00FB2CC6" w:rsidRPr="00A27E28">
        <w:rPr>
          <w:rFonts w:ascii="Times New Roman" w:hAnsi="Times New Roman" w:cs="Times New Roman"/>
          <w:sz w:val="24"/>
          <w:szCs w:val="24"/>
        </w:rPr>
        <w:t xml:space="preserve"> in this </w:t>
      </w:r>
      <w:r w:rsidR="00BD656E" w:rsidRPr="00A27E28">
        <w:rPr>
          <w:rFonts w:ascii="Times New Roman" w:hAnsi="Times New Roman" w:cs="Times New Roman"/>
          <w:sz w:val="24"/>
          <w:szCs w:val="24"/>
        </w:rPr>
        <w:t>manuscript</w:t>
      </w:r>
      <w:r w:rsidR="00FB2CC6" w:rsidRPr="00A27E28">
        <w:rPr>
          <w:rFonts w:ascii="Times New Roman" w:hAnsi="Times New Roman" w:cs="Times New Roman"/>
          <w:sz w:val="24"/>
          <w:szCs w:val="24"/>
        </w:rPr>
        <w:t xml:space="preserve"> describes </w:t>
      </w:r>
      <w:r w:rsidR="00AC1B36" w:rsidRPr="00A27E28">
        <w:rPr>
          <w:rFonts w:ascii="Times New Roman" w:hAnsi="Times New Roman" w:cs="Times New Roman"/>
          <w:sz w:val="24"/>
          <w:szCs w:val="24"/>
        </w:rPr>
        <w:t xml:space="preserve">an applied experimental </w:t>
      </w:r>
      <w:r w:rsidR="00FB2CC6" w:rsidRPr="00A27E28">
        <w:rPr>
          <w:rFonts w:ascii="Times New Roman" w:hAnsi="Times New Roman" w:cs="Times New Roman"/>
          <w:sz w:val="24"/>
          <w:szCs w:val="24"/>
        </w:rPr>
        <w:t xml:space="preserve">method </w:t>
      </w:r>
      <w:r w:rsidR="00AC1B36" w:rsidRPr="00A27E28">
        <w:rPr>
          <w:rFonts w:ascii="Times New Roman" w:hAnsi="Times New Roman" w:cs="Times New Roman"/>
          <w:sz w:val="24"/>
          <w:szCs w:val="24"/>
        </w:rPr>
        <w:t xml:space="preserve">based on </w:t>
      </w:r>
      <w:r w:rsidR="00712505" w:rsidRPr="00A27E28">
        <w:rPr>
          <w:rFonts w:ascii="Times New Roman" w:hAnsi="Times New Roman" w:cs="Times New Roman"/>
          <w:sz w:val="24"/>
          <w:szCs w:val="24"/>
        </w:rPr>
        <w:t xml:space="preserve">real </w:t>
      </w:r>
      <w:r w:rsidR="00AC1B36" w:rsidRPr="00A27E28">
        <w:rPr>
          <w:rFonts w:ascii="Times New Roman" w:hAnsi="Times New Roman" w:cs="Times New Roman"/>
          <w:sz w:val="24"/>
          <w:szCs w:val="24"/>
        </w:rPr>
        <w:t xml:space="preserve">police investigations </w:t>
      </w:r>
      <w:r w:rsidR="005A475D" w:rsidRPr="00A27E28">
        <w:rPr>
          <w:rFonts w:ascii="Times New Roman" w:hAnsi="Times New Roman" w:cs="Times New Roman"/>
          <w:sz w:val="24"/>
          <w:szCs w:val="24"/>
        </w:rPr>
        <w:t>during</w:t>
      </w:r>
      <w:r w:rsidR="00FB2CC6" w:rsidRPr="00A27E28">
        <w:rPr>
          <w:rFonts w:ascii="Times New Roman" w:hAnsi="Times New Roman" w:cs="Times New Roman"/>
          <w:sz w:val="24"/>
          <w:szCs w:val="24"/>
        </w:rPr>
        <w:t xml:space="preserve"> which an eyewitness or victim to a crime may create from memory </w:t>
      </w:r>
      <w:r w:rsidR="00BD656E" w:rsidRPr="00A27E28">
        <w:rPr>
          <w:rFonts w:ascii="Times New Roman" w:hAnsi="Times New Roman" w:cs="Times New Roman"/>
          <w:sz w:val="24"/>
          <w:szCs w:val="24"/>
        </w:rPr>
        <w:t>a</w:t>
      </w:r>
      <w:r w:rsidR="00FB2CC6" w:rsidRPr="00A27E28">
        <w:rPr>
          <w:rFonts w:ascii="Times New Roman" w:hAnsi="Times New Roman" w:cs="Times New Roman"/>
          <w:sz w:val="24"/>
          <w:szCs w:val="24"/>
        </w:rPr>
        <w:t xml:space="preserve"> holistic facial composite of the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with the assistance of a police operator. The aim is that the composite is recognised by someone </w:t>
      </w:r>
      <w:r w:rsidR="00AC1B36" w:rsidRPr="00A27E28">
        <w:rPr>
          <w:rFonts w:ascii="Times New Roman" w:hAnsi="Times New Roman" w:cs="Times New Roman"/>
          <w:sz w:val="24"/>
          <w:szCs w:val="24"/>
        </w:rPr>
        <w:t>who believes that they know the</w:t>
      </w:r>
      <w:r w:rsidR="00B212AB" w:rsidRPr="00A27E28">
        <w:rPr>
          <w:rFonts w:ascii="Times New Roman" w:hAnsi="Times New Roman" w:cs="Times New Roman"/>
          <w:sz w:val="24"/>
          <w:szCs w:val="24"/>
        </w:rPr>
        <w:t xml:space="preserve"> culprit. For</w:t>
      </w:r>
      <w:r w:rsidR="00FB2CC6" w:rsidRPr="00A27E28">
        <w:rPr>
          <w:rFonts w:ascii="Times New Roman" w:hAnsi="Times New Roman" w:cs="Times New Roman"/>
          <w:sz w:val="24"/>
          <w:szCs w:val="24"/>
        </w:rPr>
        <w:t xml:space="preserve"> this paradigm, </w:t>
      </w:r>
      <w:r w:rsidR="007E343F" w:rsidRPr="00A27E28">
        <w:rPr>
          <w:rFonts w:ascii="Times New Roman" w:hAnsi="Times New Roman" w:cs="Times New Roman"/>
          <w:sz w:val="24"/>
          <w:szCs w:val="24"/>
        </w:rPr>
        <w:t>participant</w:t>
      </w:r>
      <w:r w:rsidR="0024610A" w:rsidRPr="00A27E28">
        <w:rPr>
          <w:rFonts w:ascii="Times New Roman" w:hAnsi="Times New Roman" w:cs="Times New Roman"/>
          <w:sz w:val="24"/>
          <w:szCs w:val="24"/>
        </w:rPr>
        <w:t>s</w:t>
      </w:r>
      <w:r w:rsidR="005A475D" w:rsidRPr="00A27E28">
        <w:rPr>
          <w:rFonts w:ascii="Times New Roman" w:hAnsi="Times New Roman" w:cs="Times New Roman"/>
          <w:sz w:val="24"/>
          <w:szCs w:val="24"/>
        </w:rPr>
        <w:t xml:space="preserve"> view a </w:t>
      </w:r>
      <w:r w:rsidR="00B212AB" w:rsidRPr="00A27E28">
        <w:rPr>
          <w:rFonts w:ascii="Times New Roman" w:hAnsi="Times New Roman" w:cs="Times New Roman"/>
          <w:i/>
          <w:sz w:val="24"/>
          <w:szCs w:val="24"/>
        </w:rPr>
        <w:t>culpri</w:t>
      </w:r>
      <w:r w:rsidR="00930446" w:rsidRPr="00A27E28">
        <w:rPr>
          <w:rFonts w:ascii="Times New Roman" w:hAnsi="Times New Roman" w:cs="Times New Roman"/>
          <w:i/>
          <w:sz w:val="24"/>
          <w:szCs w:val="24"/>
        </w:rPr>
        <w:t>t</w:t>
      </w:r>
      <w:r w:rsidR="00B212AB" w:rsidRPr="00A27E28">
        <w:rPr>
          <w:rFonts w:ascii="Times New Roman" w:hAnsi="Times New Roman" w:cs="Times New Roman"/>
          <w:sz w:val="24"/>
          <w:szCs w:val="24"/>
        </w:rPr>
        <w:t xml:space="preserve"> </w:t>
      </w:r>
      <w:r w:rsidR="005A475D" w:rsidRPr="00A27E28">
        <w:rPr>
          <w:rFonts w:ascii="Times New Roman" w:hAnsi="Times New Roman" w:cs="Times New Roman"/>
          <w:sz w:val="24"/>
          <w:szCs w:val="24"/>
        </w:rPr>
        <w:t xml:space="preserve">actor </w:t>
      </w:r>
      <w:r w:rsidR="00B212AB" w:rsidRPr="00A27E28">
        <w:rPr>
          <w:rFonts w:ascii="Times New Roman" w:hAnsi="Times New Roman" w:cs="Times New Roman"/>
          <w:sz w:val="24"/>
          <w:szCs w:val="24"/>
        </w:rPr>
        <w:t xml:space="preserve">on video and following a delay, </w:t>
      </w:r>
      <w:r w:rsidR="0024610A" w:rsidRPr="00A27E28">
        <w:rPr>
          <w:rFonts w:ascii="Times New Roman" w:hAnsi="Times New Roman" w:cs="Times New Roman"/>
          <w:i/>
          <w:sz w:val="24"/>
          <w:szCs w:val="24"/>
        </w:rPr>
        <w:t xml:space="preserve">participant-witnesses </w:t>
      </w:r>
      <w:r w:rsidR="00BD656E" w:rsidRPr="00A27E28">
        <w:rPr>
          <w:rFonts w:ascii="Times New Roman" w:hAnsi="Times New Roman" w:cs="Times New Roman"/>
          <w:sz w:val="24"/>
          <w:szCs w:val="24"/>
        </w:rPr>
        <w:t xml:space="preserve">construct a </w:t>
      </w:r>
      <w:r w:rsidR="00C5628C" w:rsidRPr="00A27E28">
        <w:rPr>
          <w:rFonts w:ascii="Times New Roman" w:hAnsi="Times New Roman" w:cs="Times New Roman"/>
          <w:i/>
          <w:sz w:val="24"/>
          <w:szCs w:val="24"/>
        </w:rPr>
        <w:t>holistic system</w:t>
      </w:r>
      <w:r w:rsidR="00C5628C" w:rsidRPr="00A27E28">
        <w:rPr>
          <w:rFonts w:ascii="Times New Roman" w:hAnsi="Times New Roman" w:cs="Times New Roman"/>
          <w:sz w:val="24"/>
          <w:szCs w:val="24"/>
        </w:rPr>
        <w:t xml:space="preserve"> </w:t>
      </w:r>
      <w:r w:rsidR="00DD76DB" w:rsidRPr="00A27E28">
        <w:rPr>
          <w:rFonts w:ascii="Times New Roman" w:hAnsi="Times New Roman" w:cs="Times New Roman"/>
          <w:sz w:val="24"/>
          <w:szCs w:val="24"/>
        </w:rPr>
        <w:t xml:space="preserve">facial </w:t>
      </w:r>
      <w:r w:rsidR="00BD656E" w:rsidRPr="00A27E28">
        <w:rPr>
          <w:rFonts w:ascii="Times New Roman" w:hAnsi="Times New Roman" w:cs="Times New Roman"/>
          <w:sz w:val="24"/>
          <w:szCs w:val="24"/>
        </w:rPr>
        <w:t>composite</w:t>
      </w:r>
      <w:r w:rsidR="00B212AB" w:rsidRPr="00A27E28">
        <w:rPr>
          <w:rFonts w:ascii="Times New Roman" w:hAnsi="Times New Roman" w:cs="Times New Roman"/>
          <w:sz w:val="24"/>
          <w:szCs w:val="24"/>
        </w:rPr>
        <w:t xml:space="preserve">. </w:t>
      </w:r>
      <w:r w:rsidR="007D3C42" w:rsidRPr="00A27E28">
        <w:rPr>
          <w:rFonts w:ascii="Times New Roman" w:hAnsi="Times New Roman" w:cs="Times New Roman"/>
          <w:i/>
          <w:sz w:val="24"/>
          <w:szCs w:val="24"/>
        </w:rPr>
        <w:t>Controls</w:t>
      </w:r>
      <w:r w:rsidR="007D3C42" w:rsidRPr="00A27E28">
        <w:rPr>
          <w:rFonts w:ascii="Times New Roman" w:hAnsi="Times New Roman" w:cs="Times New Roman"/>
          <w:sz w:val="24"/>
          <w:szCs w:val="24"/>
        </w:rPr>
        <w:t xml:space="preserve"> do not construct a composite. </w:t>
      </w:r>
      <w:r w:rsidR="00C5628C" w:rsidRPr="00A27E28">
        <w:rPr>
          <w:rFonts w:ascii="Times New Roman" w:hAnsi="Times New Roman" w:cs="Times New Roman"/>
          <w:sz w:val="24"/>
          <w:szCs w:val="24"/>
        </w:rPr>
        <w:t>From a series of arrays of computer–generated</w:t>
      </w:r>
      <w:r w:rsidR="00330B3A" w:rsidRPr="00A27E28">
        <w:rPr>
          <w:rFonts w:ascii="Times New Roman" w:hAnsi="Times New Roman" w:cs="Times New Roman"/>
          <w:sz w:val="24"/>
          <w:szCs w:val="24"/>
        </w:rPr>
        <w:t>,</w:t>
      </w:r>
      <w:r w:rsidR="00C5628C" w:rsidRPr="00A27E28">
        <w:rPr>
          <w:rFonts w:ascii="Times New Roman" w:hAnsi="Times New Roman" w:cs="Times New Roman"/>
          <w:sz w:val="24"/>
          <w:szCs w:val="24"/>
        </w:rPr>
        <w:t xml:space="preserve"> but realistic faces, t</w:t>
      </w:r>
      <w:r w:rsidR="002B7E36" w:rsidRPr="00A27E28">
        <w:rPr>
          <w:rFonts w:ascii="Times New Roman" w:hAnsi="Times New Roman" w:cs="Times New Roman"/>
          <w:sz w:val="24"/>
          <w:szCs w:val="24"/>
        </w:rPr>
        <w:t xml:space="preserve">he holistic </w:t>
      </w:r>
      <w:r w:rsidR="00C5628C" w:rsidRPr="00A27E28">
        <w:rPr>
          <w:rFonts w:ascii="Times New Roman" w:hAnsi="Times New Roman" w:cs="Times New Roman"/>
          <w:sz w:val="24"/>
          <w:szCs w:val="24"/>
        </w:rPr>
        <w:t xml:space="preserve">system </w:t>
      </w:r>
      <w:r w:rsidR="00BD656E" w:rsidRPr="00A27E28">
        <w:rPr>
          <w:rFonts w:ascii="Times New Roman" w:hAnsi="Times New Roman" w:cs="Times New Roman"/>
          <w:sz w:val="24"/>
          <w:szCs w:val="24"/>
        </w:rPr>
        <w:t>construction method</w:t>
      </w:r>
      <w:r w:rsidR="007E343F" w:rsidRPr="00A27E28">
        <w:rPr>
          <w:rFonts w:ascii="Times New Roman" w:hAnsi="Times New Roman" w:cs="Times New Roman"/>
          <w:sz w:val="24"/>
          <w:szCs w:val="24"/>
        </w:rPr>
        <w:t xml:space="preserve"> </w:t>
      </w:r>
      <w:r w:rsidR="002B7E36" w:rsidRPr="00A27E28">
        <w:rPr>
          <w:rFonts w:ascii="Times New Roman" w:hAnsi="Times New Roman" w:cs="Times New Roman"/>
          <w:sz w:val="24"/>
          <w:szCs w:val="24"/>
        </w:rPr>
        <w:t xml:space="preserve">primarily requires </w:t>
      </w:r>
      <w:r w:rsidR="0024610A" w:rsidRPr="00A27E28">
        <w:rPr>
          <w:rFonts w:ascii="Times New Roman" w:hAnsi="Times New Roman" w:cs="Times New Roman"/>
          <w:i/>
          <w:sz w:val="24"/>
          <w:szCs w:val="24"/>
        </w:rPr>
        <w:t>participant-witnesses</w:t>
      </w:r>
      <w:r w:rsidR="00677855" w:rsidRPr="00A27E28">
        <w:rPr>
          <w:rFonts w:ascii="Times New Roman" w:hAnsi="Times New Roman" w:cs="Times New Roman"/>
          <w:sz w:val="24"/>
          <w:szCs w:val="24"/>
        </w:rPr>
        <w:t xml:space="preserve"> </w:t>
      </w:r>
      <w:r w:rsidR="00486263" w:rsidRPr="00A27E28">
        <w:rPr>
          <w:rFonts w:ascii="Times New Roman" w:hAnsi="Times New Roman" w:cs="Times New Roman"/>
          <w:sz w:val="24"/>
          <w:szCs w:val="24"/>
        </w:rPr>
        <w:t xml:space="preserve">to select the </w:t>
      </w:r>
      <w:r w:rsidR="00677855" w:rsidRPr="00A27E28">
        <w:rPr>
          <w:rFonts w:ascii="Times New Roman" w:hAnsi="Times New Roman" w:cs="Times New Roman"/>
          <w:sz w:val="24"/>
          <w:szCs w:val="24"/>
        </w:rPr>
        <w:t>facial image</w:t>
      </w:r>
      <w:r w:rsidR="007E343F" w:rsidRPr="00A27E28">
        <w:rPr>
          <w:rFonts w:ascii="Times New Roman" w:hAnsi="Times New Roman" w:cs="Times New Roman"/>
          <w:sz w:val="24"/>
          <w:szCs w:val="24"/>
        </w:rPr>
        <w:t>s</w:t>
      </w:r>
      <w:r w:rsidR="00677855" w:rsidRPr="00A27E28">
        <w:rPr>
          <w:rFonts w:ascii="Times New Roman" w:hAnsi="Times New Roman" w:cs="Times New Roman"/>
          <w:sz w:val="24"/>
          <w:szCs w:val="24"/>
        </w:rPr>
        <w:t xml:space="preserve"> most closely meeting their </w:t>
      </w:r>
      <w:r w:rsidR="00330B3A" w:rsidRPr="00A27E28">
        <w:rPr>
          <w:rFonts w:ascii="Times New Roman" w:hAnsi="Times New Roman" w:cs="Times New Roman"/>
          <w:sz w:val="24"/>
          <w:szCs w:val="24"/>
        </w:rPr>
        <w:t xml:space="preserve">memory of the </w:t>
      </w:r>
      <w:r w:rsidR="007E343F" w:rsidRPr="00A27E28">
        <w:rPr>
          <w:rFonts w:ascii="Times New Roman" w:hAnsi="Times New Roman" w:cs="Times New Roman"/>
          <w:sz w:val="24"/>
          <w:szCs w:val="24"/>
        </w:rPr>
        <w:t>culprit</w:t>
      </w:r>
      <w:r w:rsidR="00486263" w:rsidRPr="00A27E28">
        <w:rPr>
          <w:rFonts w:ascii="Times New Roman" w:hAnsi="Times New Roman" w:cs="Times New Roman"/>
          <w:sz w:val="24"/>
          <w:szCs w:val="24"/>
        </w:rPr>
        <w:t>.</w:t>
      </w:r>
      <w:r w:rsidR="002B7E36" w:rsidRPr="00A27E28">
        <w:rPr>
          <w:rFonts w:ascii="Times New Roman" w:hAnsi="Times New Roman" w:cs="Times New Roman"/>
          <w:sz w:val="24"/>
          <w:szCs w:val="24"/>
        </w:rPr>
        <w:t xml:space="preserve"> </w:t>
      </w:r>
      <w:r w:rsidR="00486263" w:rsidRPr="00A27E28">
        <w:rPr>
          <w:rFonts w:ascii="Times New Roman" w:hAnsi="Times New Roman" w:cs="Times New Roman"/>
          <w:sz w:val="24"/>
          <w:szCs w:val="24"/>
        </w:rPr>
        <w:t>V</w:t>
      </w:r>
      <w:r w:rsidR="002B7E36" w:rsidRPr="00A27E28">
        <w:rPr>
          <w:rFonts w:ascii="Times New Roman" w:hAnsi="Times New Roman" w:cs="Times New Roman"/>
          <w:sz w:val="24"/>
          <w:szCs w:val="24"/>
        </w:rPr>
        <w:t xml:space="preserve">ariation between faces </w:t>
      </w:r>
      <w:r w:rsidR="00486263" w:rsidRPr="00A27E28">
        <w:rPr>
          <w:rFonts w:ascii="Times New Roman" w:hAnsi="Times New Roman" w:cs="Times New Roman"/>
          <w:sz w:val="24"/>
          <w:szCs w:val="24"/>
        </w:rPr>
        <w:t xml:space="preserve">in successive arrays is reduced </w:t>
      </w:r>
      <w:r w:rsidR="007E343F" w:rsidRPr="00A27E28">
        <w:rPr>
          <w:rFonts w:ascii="Times New Roman" w:hAnsi="Times New Roman" w:cs="Times New Roman"/>
          <w:sz w:val="24"/>
          <w:szCs w:val="24"/>
        </w:rPr>
        <w:t>until</w:t>
      </w:r>
      <w:r w:rsidR="002B7E36" w:rsidRPr="00A27E28">
        <w:rPr>
          <w:rFonts w:ascii="Times New Roman" w:hAnsi="Times New Roman" w:cs="Times New Roman"/>
          <w:sz w:val="24"/>
          <w:szCs w:val="24"/>
        </w:rPr>
        <w:t xml:space="preserve"> </w:t>
      </w:r>
      <w:r w:rsidR="007E343F" w:rsidRPr="00A27E28">
        <w:rPr>
          <w:rFonts w:ascii="Times New Roman" w:hAnsi="Times New Roman" w:cs="Times New Roman"/>
          <w:sz w:val="24"/>
          <w:szCs w:val="24"/>
        </w:rPr>
        <w:t xml:space="preserve">ideally </w:t>
      </w:r>
      <w:r w:rsidR="002B7E36" w:rsidRPr="00A27E28">
        <w:rPr>
          <w:rFonts w:ascii="Times New Roman" w:hAnsi="Times New Roman" w:cs="Times New Roman"/>
          <w:sz w:val="24"/>
          <w:szCs w:val="24"/>
        </w:rPr>
        <w:t>the final image</w:t>
      </w:r>
      <w:r w:rsidR="00486263" w:rsidRPr="00A27E28">
        <w:rPr>
          <w:rFonts w:ascii="Times New Roman" w:hAnsi="Times New Roman" w:cs="Times New Roman"/>
          <w:sz w:val="24"/>
          <w:szCs w:val="24"/>
        </w:rPr>
        <w:t xml:space="preserve"> possess</w:t>
      </w:r>
      <w:r w:rsidR="007E343F" w:rsidRPr="00A27E28">
        <w:rPr>
          <w:rFonts w:ascii="Times New Roman" w:hAnsi="Times New Roman" w:cs="Times New Roman"/>
          <w:sz w:val="24"/>
          <w:szCs w:val="24"/>
        </w:rPr>
        <w:t>es</w:t>
      </w:r>
      <w:r w:rsidR="00486263" w:rsidRPr="00A27E28">
        <w:rPr>
          <w:rFonts w:ascii="Times New Roman" w:hAnsi="Times New Roman" w:cs="Times New Roman"/>
          <w:sz w:val="24"/>
          <w:szCs w:val="24"/>
        </w:rPr>
        <w:t xml:space="preserve"> a </w:t>
      </w:r>
      <w:r w:rsidR="002B7E36" w:rsidRPr="00A27E28">
        <w:rPr>
          <w:rFonts w:ascii="Times New Roman" w:hAnsi="Times New Roman" w:cs="Times New Roman"/>
          <w:sz w:val="24"/>
          <w:szCs w:val="24"/>
        </w:rPr>
        <w:t>close li</w:t>
      </w:r>
      <w:r w:rsidR="00486263" w:rsidRPr="00A27E28">
        <w:rPr>
          <w:rFonts w:ascii="Times New Roman" w:hAnsi="Times New Roman" w:cs="Times New Roman"/>
          <w:sz w:val="24"/>
          <w:szCs w:val="24"/>
        </w:rPr>
        <w:t xml:space="preserve">keness to the culprit. </w:t>
      </w:r>
      <w:r w:rsidR="0024610A" w:rsidRPr="00A27E28">
        <w:rPr>
          <w:rFonts w:ascii="Times New Roman" w:hAnsi="Times New Roman" w:cs="Times New Roman"/>
          <w:sz w:val="24"/>
          <w:szCs w:val="24"/>
        </w:rPr>
        <w:t xml:space="preserve">Participant-witness </w:t>
      </w:r>
      <w:r w:rsidR="00677855" w:rsidRPr="00A27E28">
        <w:rPr>
          <w:rFonts w:ascii="Times New Roman" w:hAnsi="Times New Roman" w:cs="Times New Roman"/>
          <w:sz w:val="24"/>
          <w:szCs w:val="24"/>
        </w:rPr>
        <w:t xml:space="preserve">directed </w:t>
      </w:r>
      <w:r w:rsidR="007E343F" w:rsidRPr="00A27E28">
        <w:rPr>
          <w:rFonts w:ascii="Times New Roman" w:hAnsi="Times New Roman" w:cs="Times New Roman"/>
          <w:sz w:val="24"/>
          <w:szCs w:val="24"/>
        </w:rPr>
        <w:t xml:space="preserve">tools can also alter </w:t>
      </w:r>
      <w:r w:rsidR="00930446" w:rsidRPr="00A27E28">
        <w:rPr>
          <w:rFonts w:ascii="Times New Roman" w:hAnsi="Times New Roman" w:cs="Times New Roman"/>
          <w:sz w:val="24"/>
          <w:szCs w:val="24"/>
        </w:rPr>
        <w:t xml:space="preserve">facial </w:t>
      </w:r>
      <w:r w:rsidR="002B7E36" w:rsidRPr="00A27E28">
        <w:rPr>
          <w:rFonts w:ascii="Times New Roman" w:hAnsi="Times New Roman" w:cs="Times New Roman"/>
          <w:sz w:val="24"/>
          <w:szCs w:val="24"/>
        </w:rPr>
        <w:t xml:space="preserve">features, configurations between features and </w:t>
      </w:r>
      <w:r w:rsidR="00677855" w:rsidRPr="00A27E28">
        <w:rPr>
          <w:rFonts w:ascii="Times New Roman" w:hAnsi="Times New Roman" w:cs="Times New Roman"/>
          <w:sz w:val="24"/>
          <w:szCs w:val="24"/>
        </w:rPr>
        <w:t xml:space="preserve">holistic properties (e.g., age, </w:t>
      </w:r>
      <w:r w:rsidR="00C5628C" w:rsidRPr="00A27E28">
        <w:rPr>
          <w:rFonts w:ascii="Times New Roman" w:hAnsi="Times New Roman" w:cs="Times New Roman"/>
          <w:sz w:val="24"/>
          <w:szCs w:val="24"/>
        </w:rPr>
        <w:t>distinctiven</w:t>
      </w:r>
      <w:r w:rsidR="00677855" w:rsidRPr="00A27E28">
        <w:rPr>
          <w:rFonts w:ascii="Times New Roman" w:hAnsi="Times New Roman" w:cs="Times New Roman"/>
          <w:sz w:val="24"/>
          <w:szCs w:val="24"/>
        </w:rPr>
        <w:t>ess, skin tone)</w:t>
      </w:r>
      <w:r w:rsidR="007E343F" w:rsidRPr="00A27E28">
        <w:rPr>
          <w:rFonts w:ascii="Times New Roman" w:hAnsi="Times New Roman" w:cs="Times New Roman"/>
          <w:sz w:val="24"/>
          <w:szCs w:val="24"/>
        </w:rPr>
        <w:t>,</w:t>
      </w:r>
      <w:r w:rsidR="00677855" w:rsidRPr="00A27E28">
        <w:rPr>
          <w:rFonts w:ascii="Times New Roman" w:hAnsi="Times New Roman" w:cs="Times New Roman"/>
          <w:sz w:val="24"/>
          <w:szCs w:val="24"/>
        </w:rPr>
        <w:t xml:space="preserve"> </w:t>
      </w:r>
      <w:r w:rsidR="002B7E36" w:rsidRPr="00A27E28">
        <w:rPr>
          <w:rFonts w:ascii="Times New Roman" w:hAnsi="Times New Roman" w:cs="Times New Roman"/>
          <w:sz w:val="24"/>
          <w:szCs w:val="24"/>
        </w:rPr>
        <w:t xml:space="preserve">all </w:t>
      </w:r>
      <w:r w:rsidR="00677855" w:rsidRPr="00A27E28">
        <w:rPr>
          <w:rFonts w:ascii="Times New Roman" w:hAnsi="Times New Roman" w:cs="Times New Roman"/>
          <w:sz w:val="24"/>
          <w:szCs w:val="24"/>
        </w:rPr>
        <w:t>with</w:t>
      </w:r>
      <w:r w:rsidR="009050B9" w:rsidRPr="00A27E28">
        <w:rPr>
          <w:rFonts w:ascii="Times New Roman" w:hAnsi="Times New Roman" w:cs="Times New Roman"/>
          <w:sz w:val="24"/>
          <w:szCs w:val="24"/>
        </w:rPr>
        <w:t xml:space="preserve">in </w:t>
      </w:r>
      <w:r w:rsidR="00C5628C" w:rsidRPr="00A27E28">
        <w:rPr>
          <w:rFonts w:ascii="Times New Roman" w:hAnsi="Times New Roman" w:cs="Times New Roman"/>
          <w:sz w:val="24"/>
          <w:szCs w:val="24"/>
        </w:rPr>
        <w:t xml:space="preserve">a whole face </w:t>
      </w:r>
      <w:r w:rsidR="009050B9" w:rsidRPr="00A27E28">
        <w:rPr>
          <w:rFonts w:ascii="Times New Roman" w:hAnsi="Times New Roman" w:cs="Times New Roman"/>
          <w:sz w:val="24"/>
          <w:szCs w:val="24"/>
        </w:rPr>
        <w:t>context</w:t>
      </w:r>
      <w:r w:rsidR="00C5628C" w:rsidRPr="00A27E28">
        <w:rPr>
          <w:rFonts w:ascii="Times New Roman" w:hAnsi="Times New Roman" w:cs="Times New Roman"/>
          <w:sz w:val="24"/>
          <w:szCs w:val="24"/>
        </w:rPr>
        <w:t>. T</w:t>
      </w:r>
      <w:r w:rsidR="00677855" w:rsidRPr="00A27E28">
        <w:rPr>
          <w:rFonts w:ascii="Times New Roman" w:hAnsi="Times New Roman" w:cs="Times New Roman"/>
          <w:sz w:val="24"/>
          <w:szCs w:val="24"/>
        </w:rPr>
        <w:t xml:space="preserve">he procedure </w:t>
      </w:r>
      <w:r w:rsidR="00C5628C" w:rsidRPr="00A27E28">
        <w:rPr>
          <w:rFonts w:ascii="Times New Roman" w:hAnsi="Times New Roman" w:cs="Times New Roman"/>
          <w:sz w:val="24"/>
          <w:szCs w:val="24"/>
        </w:rPr>
        <w:t>is designed to</w:t>
      </w:r>
      <w:r w:rsidR="00677855" w:rsidRPr="00A27E28">
        <w:rPr>
          <w:rFonts w:ascii="Times New Roman" w:hAnsi="Times New Roman" w:cs="Times New Roman"/>
          <w:sz w:val="24"/>
          <w:szCs w:val="24"/>
        </w:rPr>
        <w:t xml:space="preserve"> closely match the holistic manner </w:t>
      </w:r>
      <w:r w:rsidR="00DD76DB" w:rsidRPr="00A27E28">
        <w:rPr>
          <w:rFonts w:ascii="Times New Roman" w:hAnsi="Times New Roman" w:cs="Times New Roman"/>
          <w:sz w:val="24"/>
          <w:szCs w:val="24"/>
        </w:rPr>
        <w:t>by</w:t>
      </w:r>
      <w:r w:rsidR="00677855" w:rsidRPr="00A27E28">
        <w:rPr>
          <w:rFonts w:ascii="Times New Roman" w:hAnsi="Times New Roman" w:cs="Times New Roman"/>
          <w:sz w:val="24"/>
          <w:szCs w:val="24"/>
        </w:rPr>
        <w:t xml:space="preserve"> which </w:t>
      </w:r>
      <w:r w:rsidR="00DD76DB" w:rsidRPr="00A27E28">
        <w:rPr>
          <w:rFonts w:ascii="Times New Roman" w:hAnsi="Times New Roman" w:cs="Times New Roman"/>
          <w:sz w:val="24"/>
          <w:szCs w:val="24"/>
        </w:rPr>
        <w:t xml:space="preserve">humans’ process </w:t>
      </w:r>
      <w:r w:rsidR="00677855" w:rsidRPr="00A27E28">
        <w:rPr>
          <w:rFonts w:ascii="Times New Roman" w:hAnsi="Times New Roman" w:cs="Times New Roman"/>
          <w:sz w:val="24"/>
          <w:szCs w:val="24"/>
        </w:rPr>
        <w:t xml:space="preserve">faces. On completion, </w:t>
      </w:r>
      <w:r w:rsidR="00486263" w:rsidRPr="00A27E28">
        <w:rPr>
          <w:rFonts w:ascii="Times New Roman" w:hAnsi="Times New Roman" w:cs="Times New Roman"/>
          <w:sz w:val="24"/>
          <w:szCs w:val="24"/>
        </w:rPr>
        <w:t xml:space="preserve">based on their memory of the culprit, </w:t>
      </w:r>
      <w:r w:rsidR="00677855" w:rsidRPr="00A27E28">
        <w:rPr>
          <w:rFonts w:ascii="Times New Roman" w:hAnsi="Times New Roman" w:cs="Times New Roman"/>
          <w:sz w:val="24"/>
          <w:szCs w:val="24"/>
        </w:rPr>
        <w:t>r</w:t>
      </w:r>
      <w:r w:rsidR="00FB2CC6" w:rsidRPr="00A27E28">
        <w:rPr>
          <w:rFonts w:ascii="Times New Roman" w:hAnsi="Times New Roman" w:cs="Times New Roman"/>
          <w:sz w:val="24"/>
          <w:szCs w:val="24"/>
        </w:rPr>
        <w:t>atings of composite-</w:t>
      </w:r>
      <w:r w:rsidR="00B212AB"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similarity </w:t>
      </w:r>
      <w:r w:rsidR="00AC1B36" w:rsidRPr="00A27E28">
        <w:rPr>
          <w:rFonts w:ascii="Times New Roman" w:hAnsi="Times New Roman" w:cs="Times New Roman"/>
          <w:sz w:val="24"/>
          <w:szCs w:val="24"/>
        </w:rPr>
        <w:t>are</w:t>
      </w:r>
      <w:r w:rsidR="00FB2CC6" w:rsidRPr="00A27E28">
        <w:rPr>
          <w:rFonts w:ascii="Times New Roman" w:hAnsi="Times New Roman" w:cs="Times New Roman"/>
          <w:sz w:val="24"/>
          <w:szCs w:val="24"/>
        </w:rPr>
        <w:t xml:space="preserve"> collected from </w:t>
      </w:r>
      <w:r w:rsidR="00930446" w:rsidRPr="00A27E28">
        <w:rPr>
          <w:rFonts w:ascii="Times New Roman" w:hAnsi="Times New Roman" w:cs="Times New Roman"/>
          <w:sz w:val="24"/>
          <w:szCs w:val="24"/>
        </w:rPr>
        <w:t xml:space="preserve">the </w:t>
      </w:r>
      <w:r w:rsidR="0024610A" w:rsidRPr="00A27E28">
        <w:rPr>
          <w:rFonts w:ascii="Times New Roman" w:hAnsi="Times New Roman" w:cs="Times New Roman"/>
          <w:sz w:val="24"/>
          <w:szCs w:val="24"/>
        </w:rPr>
        <w:t>participant-witnesses</w:t>
      </w:r>
      <w:r w:rsidR="00486263" w:rsidRPr="00A27E28">
        <w:rPr>
          <w:rFonts w:ascii="Times New Roman" w:hAnsi="Times New Roman" w:cs="Times New Roman"/>
          <w:sz w:val="24"/>
          <w:szCs w:val="24"/>
        </w:rPr>
        <w:t xml:space="preserve">. Similar ratings are collected from </w:t>
      </w:r>
      <w:r w:rsidR="00B212AB" w:rsidRPr="00A27E28">
        <w:rPr>
          <w:rFonts w:ascii="Times New Roman" w:hAnsi="Times New Roman" w:cs="Times New Roman"/>
          <w:sz w:val="24"/>
          <w:szCs w:val="24"/>
        </w:rPr>
        <w:t>culprit</w:t>
      </w:r>
      <w:r w:rsidR="00486263" w:rsidRPr="00A27E28">
        <w:rPr>
          <w:rFonts w:ascii="Times New Roman" w:hAnsi="Times New Roman" w:cs="Times New Roman"/>
          <w:sz w:val="24"/>
          <w:szCs w:val="24"/>
        </w:rPr>
        <w:t xml:space="preserve">-acquaintance </w:t>
      </w:r>
      <w:r w:rsidR="00486263" w:rsidRPr="00A27E28">
        <w:rPr>
          <w:rFonts w:ascii="Times New Roman" w:hAnsi="Times New Roman" w:cs="Times New Roman"/>
          <w:i/>
          <w:sz w:val="24"/>
          <w:szCs w:val="24"/>
        </w:rPr>
        <w:t>assessors</w:t>
      </w:r>
      <w:r w:rsidR="00FB2CC6" w:rsidRPr="00A27E28">
        <w:rPr>
          <w:rFonts w:ascii="Times New Roman" w:hAnsi="Times New Roman" w:cs="Times New Roman"/>
          <w:sz w:val="24"/>
          <w:szCs w:val="24"/>
        </w:rPr>
        <w:t xml:space="preserve">, as a marker of </w:t>
      </w:r>
      <w:r w:rsidR="002B7E36" w:rsidRPr="00A27E28">
        <w:rPr>
          <w:rFonts w:ascii="Times New Roman" w:hAnsi="Times New Roman" w:cs="Times New Roman"/>
          <w:sz w:val="24"/>
          <w:szCs w:val="24"/>
        </w:rPr>
        <w:t xml:space="preserve">composite </w:t>
      </w:r>
      <w:r w:rsidR="00FB2CC6" w:rsidRPr="00A27E28">
        <w:rPr>
          <w:rFonts w:ascii="Times New Roman" w:hAnsi="Times New Roman" w:cs="Times New Roman"/>
          <w:sz w:val="24"/>
          <w:szCs w:val="24"/>
        </w:rPr>
        <w:t xml:space="preserve">recognition likelihood. </w:t>
      </w:r>
      <w:r w:rsidR="00930446" w:rsidRPr="00A27E28">
        <w:rPr>
          <w:rFonts w:ascii="Times New Roman" w:hAnsi="Times New Roman" w:cs="Times New Roman"/>
          <w:sz w:val="24"/>
          <w:szCs w:val="24"/>
        </w:rPr>
        <w:t>Following a further delay, a</w:t>
      </w:r>
      <w:r w:rsidR="00B212AB" w:rsidRPr="00A27E28">
        <w:rPr>
          <w:rFonts w:ascii="Times New Roman" w:hAnsi="Times New Roman" w:cs="Times New Roman"/>
          <w:sz w:val="24"/>
          <w:szCs w:val="24"/>
        </w:rPr>
        <w:t xml:space="preserve">ll participants </w:t>
      </w:r>
      <w:r w:rsidR="007D3C42" w:rsidRPr="00A27E28">
        <w:rPr>
          <w:rFonts w:ascii="Times New Roman" w:hAnsi="Times New Roman" w:cs="Times New Roman"/>
          <w:sz w:val="24"/>
          <w:szCs w:val="24"/>
        </w:rPr>
        <w:t xml:space="preserve">– including the controls - </w:t>
      </w:r>
      <w:r w:rsidR="00BD656E" w:rsidRPr="00A27E28">
        <w:rPr>
          <w:rFonts w:ascii="Times New Roman" w:hAnsi="Times New Roman" w:cs="Times New Roman"/>
          <w:sz w:val="24"/>
          <w:szCs w:val="24"/>
        </w:rPr>
        <w:t>attempt to identify the culprit in</w:t>
      </w:r>
      <w:r w:rsidR="00B212AB" w:rsidRPr="00A27E28">
        <w:rPr>
          <w:rFonts w:ascii="Times New Roman" w:hAnsi="Times New Roman" w:cs="Times New Roman"/>
          <w:sz w:val="24"/>
          <w:szCs w:val="24"/>
        </w:rPr>
        <w:t xml:space="preserve"> </w:t>
      </w:r>
      <w:r w:rsidR="00C5628C" w:rsidRPr="00A27E28">
        <w:rPr>
          <w:rFonts w:ascii="Times New Roman" w:hAnsi="Times New Roman" w:cs="Times New Roman"/>
          <w:sz w:val="24"/>
          <w:szCs w:val="24"/>
        </w:rPr>
        <w:t xml:space="preserve">either </w:t>
      </w:r>
      <w:r w:rsidR="00B212AB" w:rsidRPr="00A27E28">
        <w:rPr>
          <w:rFonts w:ascii="Times New Roman" w:hAnsi="Times New Roman" w:cs="Times New Roman"/>
          <w:sz w:val="24"/>
          <w:szCs w:val="24"/>
        </w:rPr>
        <w:t>a c</w:t>
      </w:r>
      <w:r w:rsidR="00AC1B36" w:rsidRPr="00A27E28">
        <w:rPr>
          <w:rFonts w:ascii="Times New Roman" w:hAnsi="Times New Roman" w:cs="Times New Roman"/>
          <w:sz w:val="24"/>
          <w:szCs w:val="24"/>
        </w:rPr>
        <w:t>ulprit</w:t>
      </w:r>
      <w:r w:rsidR="00FB2CC6" w:rsidRPr="00A27E28">
        <w:rPr>
          <w:rFonts w:ascii="Times New Roman" w:hAnsi="Times New Roman" w:cs="Times New Roman"/>
          <w:sz w:val="24"/>
          <w:szCs w:val="24"/>
        </w:rPr>
        <w:t xml:space="preserve">-present </w:t>
      </w:r>
      <w:r w:rsidR="00B212AB" w:rsidRPr="00A27E28">
        <w:rPr>
          <w:rFonts w:ascii="Times New Roman" w:hAnsi="Times New Roman" w:cs="Times New Roman"/>
          <w:sz w:val="24"/>
          <w:szCs w:val="24"/>
        </w:rPr>
        <w:t>or</w:t>
      </w:r>
      <w:r w:rsidR="00FB2CC6" w:rsidRPr="00A27E28">
        <w:rPr>
          <w:rFonts w:ascii="Times New Roman" w:hAnsi="Times New Roman" w:cs="Times New Roman"/>
          <w:sz w:val="24"/>
          <w:szCs w:val="24"/>
        </w:rPr>
        <w:t xml:space="preserv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-absent </w:t>
      </w:r>
      <w:r w:rsidR="00B212AB" w:rsidRPr="00A27E28">
        <w:rPr>
          <w:rFonts w:ascii="Times New Roman" w:hAnsi="Times New Roman" w:cs="Times New Roman"/>
          <w:sz w:val="24"/>
          <w:szCs w:val="24"/>
        </w:rPr>
        <w:t>video line-up</w:t>
      </w:r>
      <w:r w:rsidR="00486263"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to replicate circumstances in which the police have </w:t>
      </w:r>
      <w:r w:rsidR="00B212AB" w:rsidRPr="00A27E28">
        <w:rPr>
          <w:rFonts w:ascii="Times New Roman" w:hAnsi="Times New Roman" w:cs="Times New Roman"/>
          <w:sz w:val="24"/>
          <w:szCs w:val="24"/>
        </w:rPr>
        <w:t>located</w:t>
      </w:r>
      <w:r w:rsidR="00FB2CC6" w:rsidRPr="00A27E28">
        <w:rPr>
          <w:rFonts w:ascii="Times New Roman" w:hAnsi="Times New Roman" w:cs="Times New Roman"/>
          <w:sz w:val="24"/>
          <w:szCs w:val="24"/>
        </w:rPr>
        <w:t xml:space="preserve"> the correct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or an innocent suspect. </w:t>
      </w:r>
      <w:r w:rsidR="0027710E" w:rsidRPr="00A27E28">
        <w:rPr>
          <w:rFonts w:ascii="Times New Roman" w:hAnsi="Times New Roman" w:cs="Times New Roman"/>
          <w:sz w:val="24"/>
          <w:szCs w:val="24"/>
        </w:rPr>
        <w:t>Data of control and participant-witness line-up outcomes are presented</w:t>
      </w:r>
      <w:r w:rsidR="00D338A8" w:rsidRPr="00A27E28">
        <w:rPr>
          <w:rFonts w:ascii="Times New Roman" w:hAnsi="Times New Roman" w:cs="Times New Roman"/>
          <w:sz w:val="24"/>
          <w:szCs w:val="24"/>
        </w:rPr>
        <w:t>,</w:t>
      </w:r>
      <w:r w:rsidR="0027710E" w:rsidRPr="00A27E28">
        <w:rPr>
          <w:rFonts w:ascii="Times New Roman" w:hAnsi="Times New Roman" w:cs="Times New Roman"/>
          <w:sz w:val="24"/>
          <w:szCs w:val="24"/>
        </w:rPr>
        <w:t xml:space="preserve"> demonstrating the positive influence of </w:t>
      </w:r>
      <w:r w:rsidR="00DD76DB" w:rsidRPr="00A27E28">
        <w:rPr>
          <w:rFonts w:ascii="Times New Roman" w:hAnsi="Times New Roman" w:cs="Times New Roman"/>
          <w:sz w:val="24"/>
          <w:szCs w:val="24"/>
        </w:rPr>
        <w:t xml:space="preserve">holistic </w:t>
      </w:r>
      <w:r w:rsidR="0027710E" w:rsidRPr="00A27E28">
        <w:rPr>
          <w:rFonts w:ascii="Times New Roman" w:hAnsi="Times New Roman" w:cs="Times New Roman"/>
          <w:sz w:val="24"/>
          <w:szCs w:val="24"/>
        </w:rPr>
        <w:t xml:space="preserve">composite construction on identification accuracy. </w:t>
      </w:r>
      <w:r w:rsidR="00FB2CC6" w:rsidRPr="00A27E28">
        <w:rPr>
          <w:rFonts w:ascii="Times New Roman" w:hAnsi="Times New Roman" w:cs="Times New Roman"/>
          <w:sz w:val="24"/>
          <w:szCs w:val="24"/>
        </w:rPr>
        <w:t xml:space="preserve">Correlational analyses are conducted to measure the relationship between </w:t>
      </w:r>
      <w:r w:rsidR="00061BE5" w:rsidRPr="00A27E28">
        <w:rPr>
          <w:rFonts w:ascii="Times New Roman" w:hAnsi="Times New Roman" w:cs="Times New Roman"/>
          <w:sz w:val="24"/>
          <w:szCs w:val="24"/>
        </w:rPr>
        <w:t xml:space="preserve">assessor </w:t>
      </w:r>
      <w:r w:rsidR="00486263" w:rsidRPr="00A27E28">
        <w:rPr>
          <w:rFonts w:ascii="Times New Roman" w:hAnsi="Times New Roman" w:cs="Times New Roman"/>
          <w:sz w:val="24"/>
          <w:szCs w:val="24"/>
        </w:rPr>
        <w:t xml:space="preserve">and </w:t>
      </w:r>
      <w:r w:rsidR="007D3C42" w:rsidRPr="00A27E28">
        <w:rPr>
          <w:rFonts w:ascii="Times New Roman" w:hAnsi="Times New Roman" w:cs="Times New Roman"/>
          <w:sz w:val="24"/>
          <w:szCs w:val="24"/>
        </w:rPr>
        <w:t>participant-witness</w:t>
      </w:r>
      <w:r w:rsidR="00486263"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composite-</w:t>
      </w:r>
      <w:r w:rsidR="00486263" w:rsidRPr="00A27E28">
        <w:rPr>
          <w:rFonts w:ascii="Times New Roman" w:hAnsi="Times New Roman" w:cs="Times New Roman"/>
          <w:sz w:val="24"/>
          <w:szCs w:val="24"/>
        </w:rPr>
        <w:t>culprit</w:t>
      </w:r>
      <w:r w:rsidR="007D3C42" w:rsidRPr="00A27E28">
        <w:rPr>
          <w:rFonts w:ascii="Times New Roman" w:hAnsi="Times New Roman" w:cs="Times New Roman"/>
          <w:sz w:val="24"/>
          <w:szCs w:val="24"/>
        </w:rPr>
        <w:t xml:space="preserve"> similarity </w:t>
      </w:r>
      <w:r w:rsidR="00FB2CC6" w:rsidRPr="00A27E28">
        <w:rPr>
          <w:rFonts w:ascii="Times New Roman" w:hAnsi="Times New Roman" w:cs="Times New Roman"/>
          <w:sz w:val="24"/>
          <w:szCs w:val="24"/>
        </w:rPr>
        <w:t>ratings, delay</w:t>
      </w:r>
      <w:r w:rsidR="00061BE5"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identification accuracy</w:t>
      </w:r>
      <w:r w:rsidR="00061BE5"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w:t>
      </w:r>
      <w:r w:rsidR="00061BE5" w:rsidRPr="00A27E28">
        <w:rPr>
          <w:rFonts w:ascii="Times New Roman" w:hAnsi="Times New Roman" w:cs="Times New Roman"/>
          <w:sz w:val="24"/>
          <w:szCs w:val="24"/>
        </w:rPr>
        <w:t xml:space="preserve">and confidence </w:t>
      </w:r>
      <w:r w:rsidR="00FB2CC6" w:rsidRPr="00A27E28">
        <w:rPr>
          <w:rFonts w:ascii="Times New Roman" w:hAnsi="Times New Roman" w:cs="Times New Roman"/>
          <w:sz w:val="24"/>
          <w:szCs w:val="24"/>
        </w:rPr>
        <w:t xml:space="preserve">to examine </w:t>
      </w:r>
      <w:r w:rsidR="00486263" w:rsidRPr="00A27E28">
        <w:rPr>
          <w:rFonts w:ascii="Times New Roman" w:hAnsi="Times New Roman" w:cs="Times New Roman"/>
          <w:sz w:val="24"/>
          <w:szCs w:val="24"/>
        </w:rPr>
        <w:t>which</w:t>
      </w:r>
      <w:r w:rsidR="00FB2CC6" w:rsidRPr="00A27E28">
        <w:rPr>
          <w:rFonts w:ascii="Times New Roman" w:hAnsi="Times New Roman" w:cs="Times New Roman"/>
          <w:sz w:val="24"/>
          <w:szCs w:val="24"/>
        </w:rPr>
        <w:t xml:space="preserve"> factors </w:t>
      </w:r>
      <w:r w:rsidR="00486263" w:rsidRPr="00A27E28">
        <w:rPr>
          <w:rFonts w:ascii="Times New Roman" w:hAnsi="Times New Roman" w:cs="Times New Roman"/>
          <w:sz w:val="24"/>
          <w:szCs w:val="24"/>
        </w:rPr>
        <w:t>influence</w:t>
      </w:r>
      <w:r w:rsidR="00FB2CC6" w:rsidRPr="00A27E28">
        <w:rPr>
          <w:rFonts w:ascii="Times New Roman" w:hAnsi="Times New Roman" w:cs="Times New Roman"/>
          <w:sz w:val="24"/>
          <w:szCs w:val="24"/>
        </w:rPr>
        <w:t xml:space="preserve"> video line-up </w:t>
      </w:r>
      <w:r w:rsidR="00486263" w:rsidRPr="00A27E28">
        <w:rPr>
          <w:rFonts w:ascii="Times New Roman" w:hAnsi="Times New Roman" w:cs="Times New Roman"/>
          <w:sz w:val="24"/>
          <w:szCs w:val="24"/>
        </w:rPr>
        <w:t>outcomes</w:t>
      </w:r>
      <w:r w:rsidR="00FB2CC6" w:rsidRPr="00A27E28">
        <w:rPr>
          <w:rFonts w:ascii="Times New Roman" w:hAnsi="Times New Roman" w:cs="Times New Roman"/>
          <w:sz w:val="24"/>
          <w:szCs w:val="24"/>
        </w:rPr>
        <w:t xml:space="preserve">. </w:t>
      </w:r>
    </w:p>
    <w:p w:rsidR="00FB2CC6" w:rsidRPr="00A27E28" w:rsidRDefault="00FB2CC6" w:rsidP="00252F67">
      <w:pPr>
        <w:spacing w:after="0" w:line="240" w:lineRule="auto"/>
        <w:rPr>
          <w:rFonts w:ascii="Times New Roman" w:hAnsi="Times New Roman" w:cs="Times New Roman"/>
          <w:b/>
          <w:sz w:val="24"/>
          <w:szCs w:val="24"/>
        </w:rPr>
      </w:pPr>
    </w:p>
    <w:p w:rsidR="00DD76DB"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sz w:val="24"/>
          <w:szCs w:val="24"/>
        </w:rPr>
        <w:t>INTRODUCTION</w:t>
      </w:r>
      <w:r w:rsidRPr="00A27E28">
        <w:rPr>
          <w:rFonts w:ascii="Times New Roman" w:hAnsi="Times New Roman" w:cs="Times New Roman"/>
          <w:b/>
          <w:bCs/>
          <w:sz w:val="24"/>
          <w:szCs w:val="24"/>
        </w:rPr>
        <w:t>:</w:t>
      </w:r>
      <w:r w:rsidRPr="00A27E28">
        <w:rPr>
          <w:rFonts w:ascii="Times New Roman" w:hAnsi="Times New Roman" w:cs="Times New Roman"/>
          <w:sz w:val="24"/>
          <w:szCs w:val="24"/>
        </w:rPr>
        <w:t xml:space="preserve"> </w:t>
      </w:r>
      <w:r w:rsidR="007E607B" w:rsidRPr="00A27E28">
        <w:rPr>
          <w:rFonts w:ascii="Times New Roman" w:hAnsi="Times New Roman" w:cs="Times New Roman"/>
          <w:sz w:val="24"/>
          <w:szCs w:val="24"/>
        </w:rPr>
        <w:t xml:space="preserve">If the police have </w:t>
      </w:r>
      <w:r w:rsidR="003D5D8C" w:rsidRPr="00A27E28">
        <w:rPr>
          <w:rFonts w:ascii="Times New Roman" w:hAnsi="Times New Roman" w:cs="Times New Roman"/>
          <w:sz w:val="24"/>
          <w:szCs w:val="24"/>
        </w:rPr>
        <w:t>no</w:t>
      </w:r>
      <w:r w:rsidR="007E607B" w:rsidRPr="00A27E28">
        <w:rPr>
          <w:rFonts w:ascii="Times New Roman" w:hAnsi="Times New Roman" w:cs="Times New Roman"/>
          <w:sz w:val="24"/>
          <w:szCs w:val="24"/>
        </w:rPr>
        <w:t xml:space="preserve"> suspect </w:t>
      </w:r>
      <w:r w:rsidR="003D5D8C" w:rsidRPr="00A27E28">
        <w:rPr>
          <w:rFonts w:ascii="Times New Roman" w:hAnsi="Times New Roman" w:cs="Times New Roman"/>
          <w:sz w:val="24"/>
          <w:szCs w:val="24"/>
        </w:rPr>
        <w:t>for</w:t>
      </w:r>
      <w:r w:rsidR="007E607B" w:rsidRPr="00A27E28">
        <w:rPr>
          <w:rFonts w:ascii="Times New Roman" w:hAnsi="Times New Roman" w:cs="Times New Roman"/>
          <w:sz w:val="24"/>
          <w:szCs w:val="24"/>
        </w:rPr>
        <w:t xml:space="preserve"> a crime, an eyewitness</w:t>
      </w:r>
      <w:r w:rsidR="005D694F" w:rsidRPr="00A27E28">
        <w:rPr>
          <w:rFonts w:ascii="Times New Roman" w:hAnsi="Times New Roman" w:cs="Times New Roman"/>
          <w:sz w:val="24"/>
          <w:szCs w:val="24"/>
        </w:rPr>
        <w:t>,</w:t>
      </w:r>
      <w:r w:rsidR="007E607B" w:rsidRPr="00A27E28">
        <w:rPr>
          <w:rFonts w:ascii="Times New Roman" w:hAnsi="Times New Roman" w:cs="Times New Roman"/>
          <w:sz w:val="24"/>
          <w:szCs w:val="24"/>
        </w:rPr>
        <w:t xml:space="preserve"> </w:t>
      </w:r>
      <w:r w:rsidR="007E343F" w:rsidRPr="00A27E28">
        <w:rPr>
          <w:rFonts w:ascii="Times New Roman" w:hAnsi="Times New Roman" w:cs="Times New Roman"/>
          <w:sz w:val="24"/>
          <w:szCs w:val="24"/>
        </w:rPr>
        <w:t>often</w:t>
      </w:r>
      <w:r w:rsidR="007E607B" w:rsidRPr="00A27E28">
        <w:rPr>
          <w:rFonts w:ascii="Times New Roman" w:hAnsi="Times New Roman" w:cs="Times New Roman"/>
          <w:sz w:val="24"/>
          <w:szCs w:val="24"/>
        </w:rPr>
        <w:t xml:space="preserve"> the </w:t>
      </w:r>
      <w:r w:rsidR="00A7519C" w:rsidRPr="00A27E28">
        <w:rPr>
          <w:rFonts w:ascii="Times New Roman" w:hAnsi="Times New Roman" w:cs="Times New Roman"/>
          <w:sz w:val="24"/>
          <w:szCs w:val="24"/>
        </w:rPr>
        <w:t>victim;</w:t>
      </w:r>
      <w:r w:rsidR="007E607B" w:rsidRPr="00A27E28">
        <w:rPr>
          <w:rFonts w:ascii="Times New Roman" w:hAnsi="Times New Roman" w:cs="Times New Roman"/>
          <w:sz w:val="24"/>
          <w:szCs w:val="24"/>
        </w:rPr>
        <w:t xml:space="preserve"> may create a </w:t>
      </w:r>
      <w:r w:rsidR="007E607B" w:rsidRPr="00A27E28">
        <w:rPr>
          <w:rFonts w:ascii="Times New Roman" w:hAnsi="Times New Roman" w:cs="Times New Roman"/>
          <w:i/>
          <w:sz w:val="24"/>
          <w:szCs w:val="24"/>
        </w:rPr>
        <w:t>facial composite</w:t>
      </w:r>
      <w:r w:rsidR="007E607B" w:rsidRPr="00A27E28">
        <w:rPr>
          <w:rFonts w:ascii="Times New Roman" w:hAnsi="Times New Roman" w:cs="Times New Roman"/>
          <w:sz w:val="24"/>
          <w:szCs w:val="24"/>
        </w:rPr>
        <w:t xml:space="preserve"> of the </w:t>
      </w:r>
      <w:r w:rsidR="00A658E8" w:rsidRPr="00A27E28">
        <w:rPr>
          <w:rFonts w:ascii="Times New Roman" w:hAnsi="Times New Roman" w:cs="Times New Roman"/>
          <w:sz w:val="24"/>
          <w:szCs w:val="24"/>
        </w:rPr>
        <w:t>culprit</w:t>
      </w:r>
      <w:r w:rsidR="007E607B" w:rsidRPr="00A27E28">
        <w:rPr>
          <w:rFonts w:ascii="Times New Roman" w:hAnsi="Times New Roman" w:cs="Times New Roman"/>
          <w:sz w:val="24"/>
          <w:szCs w:val="24"/>
        </w:rPr>
        <w:t xml:space="preserve"> from memory with the assistance of a police </w:t>
      </w:r>
      <w:r w:rsidR="00A658E8" w:rsidRPr="00A27E28">
        <w:rPr>
          <w:rFonts w:ascii="Times New Roman" w:hAnsi="Times New Roman" w:cs="Times New Roman"/>
          <w:sz w:val="24"/>
          <w:szCs w:val="24"/>
        </w:rPr>
        <w:t xml:space="preserve">system </w:t>
      </w:r>
      <w:r w:rsidR="007E607B" w:rsidRPr="00A27E28">
        <w:rPr>
          <w:rFonts w:ascii="Times New Roman" w:hAnsi="Times New Roman" w:cs="Times New Roman"/>
          <w:sz w:val="24"/>
          <w:szCs w:val="24"/>
        </w:rPr>
        <w:t>operator</w:t>
      </w:r>
      <w:r w:rsidR="00DD76DB" w:rsidRPr="00A27E28">
        <w:rPr>
          <w:rFonts w:ascii="Times New Roman" w:hAnsi="Times New Roman" w:cs="Times New Roman"/>
          <w:sz w:val="24"/>
          <w:szCs w:val="24"/>
        </w:rPr>
        <w:t xml:space="preserve"> </w:t>
      </w:r>
      <w:r w:rsidR="00DD76DB" w:rsidRPr="00A27E28">
        <w:rPr>
          <w:rFonts w:ascii="Times New Roman" w:hAnsi="Times New Roman" w:cs="Times New Roman"/>
          <w:sz w:val="24"/>
          <w:szCs w:val="24"/>
          <w:vertAlign w:val="superscript"/>
        </w:rPr>
        <w:t>1</w:t>
      </w:r>
      <w:r w:rsidR="007E607B" w:rsidRPr="00A27E28">
        <w:rPr>
          <w:rFonts w:ascii="Times New Roman" w:hAnsi="Times New Roman" w:cs="Times New Roman"/>
          <w:sz w:val="24"/>
          <w:szCs w:val="24"/>
        </w:rPr>
        <w:t xml:space="preserve">. The aim is that someone familiar with the </w:t>
      </w:r>
      <w:r w:rsidR="00A658E8" w:rsidRPr="00A27E28">
        <w:rPr>
          <w:rFonts w:ascii="Times New Roman" w:hAnsi="Times New Roman" w:cs="Times New Roman"/>
          <w:sz w:val="24"/>
          <w:szCs w:val="24"/>
        </w:rPr>
        <w:t>culprit</w:t>
      </w:r>
      <w:r w:rsidR="007E343F" w:rsidRPr="00A27E28">
        <w:rPr>
          <w:rFonts w:ascii="Times New Roman" w:hAnsi="Times New Roman" w:cs="Times New Roman"/>
          <w:sz w:val="24"/>
          <w:szCs w:val="24"/>
        </w:rPr>
        <w:t xml:space="preserve"> </w:t>
      </w:r>
      <w:r w:rsidR="007E607B" w:rsidRPr="00A27E28">
        <w:rPr>
          <w:rFonts w:ascii="Times New Roman" w:hAnsi="Times New Roman" w:cs="Times New Roman"/>
          <w:sz w:val="24"/>
          <w:szCs w:val="24"/>
        </w:rPr>
        <w:t xml:space="preserve">will recognise that image. </w:t>
      </w:r>
      <w:del w:id="1" w:author="Author" w:date="2015-05-28T16:27:00Z">
        <w:r w:rsidR="005D694F" w:rsidRPr="00A27E28" w:rsidDel="00983893">
          <w:rPr>
            <w:rFonts w:ascii="Times New Roman" w:hAnsi="Times New Roman" w:cs="Times New Roman"/>
            <w:sz w:val="24"/>
            <w:szCs w:val="24"/>
          </w:rPr>
          <w:delText>If a suspe</w:delText>
        </w:r>
        <w:r w:rsidR="00A00B69" w:rsidRPr="00A27E28" w:rsidDel="00983893">
          <w:rPr>
            <w:rFonts w:ascii="Times New Roman" w:hAnsi="Times New Roman" w:cs="Times New Roman"/>
            <w:sz w:val="24"/>
            <w:szCs w:val="24"/>
          </w:rPr>
          <w:delText>ct is identified</w:delText>
        </w:r>
      </w:del>
      <w:ins w:id="2" w:author="Author" w:date="2015-05-28T16:27:00Z">
        <w:r w:rsidR="00983893">
          <w:rPr>
            <w:rFonts w:ascii="Times New Roman" w:hAnsi="Times New Roman" w:cs="Times New Roman"/>
            <w:sz w:val="24"/>
            <w:szCs w:val="24"/>
          </w:rPr>
          <w:t>An identified suspect</w:t>
        </w:r>
      </w:ins>
      <w:r w:rsidR="00FD3DB9" w:rsidRPr="00A27E28">
        <w:rPr>
          <w:rFonts w:ascii="Times New Roman" w:hAnsi="Times New Roman" w:cs="Times New Roman"/>
          <w:sz w:val="24"/>
          <w:szCs w:val="24"/>
        </w:rPr>
        <w:t xml:space="preserve"> – who may not be the </w:t>
      </w:r>
      <w:r w:rsidR="004E7106">
        <w:rPr>
          <w:rFonts w:ascii="Times New Roman" w:hAnsi="Times New Roman" w:cs="Times New Roman"/>
          <w:sz w:val="24"/>
          <w:szCs w:val="24"/>
        </w:rPr>
        <w:t>actual culprit</w:t>
      </w:r>
      <w:del w:id="3" w:author="Author" w:date="2015-05-28T16:27:00Z">
        <w:r w:rsidR="004E7106" w:rsidDel="00983893">
          <w:rPr>
            <w:rFonts w:ascii="Times New Roman" w:hAnsi="Times New Roman" w:cs="Times New Roman"/>
            <w:sz w:val="24"/>
            <w:szCs w:val="24"/>
          </w:rPr>
          <w:delText xml:space="preserve">, </w:delText>
        </w:r>
      </w:del>
      <w:ins w:id="4" w:author="Author" w:date="2015-05-28T16:27:00Z">
        <w:r w:rsidR="00983893">
          <w:rPr>
            <w:rFonts w:ascii="Times New Roman" w:hAnsi="Times New Roman" w:cs="Times New Roman"/>
            <w:sz w:val="24"/>
            <w:szCs w:val="24"/>
          </w:rPr>
          <w:t xml:space="preserve"> - </w:t>
        </w:r>
      </w:ins>
      <w:del w:id="5" w:author="Author" w:date="2015-05-28T16:27:00Z">
        <w:r w:rsidR="004E7106" w:rsidDel="00983893">
          <w:rPr>
            <w:rFonts w:ascii="Times New Roman" w:hAnsi="Times New Roman" w:cs="Times New Roman"/>
            <w:sz w:val="24"/>
            <w:szCs w:val="24"/>
          </w:rPr>
          <w:delText>the eyewitness may view</w:delText>
        </w:r>
      </w:del>
      <w:ins w:id="6" w:author="Author" w:date="2015-05-28T16:27:00Z">
        <w:r w:rsidR="00983893">
          <w:rPr>
            <w:rFonts w:ascii="Times New Roman" w:hAnsi="Times New Roman" w:cs="Times New Roman"/>
            <w:sz w:val="24"/>
            <w:szCs w:val="24"/>
          </w:rPr>
          <w:t xml:space="preserve">may be placed </w:t>
        </w:r>
      </w:ins>
      <w:del w:id="7" w:author="Author" w:date="2015-05-28T16:27:00Z">
        <w:r w:rsidR="004E7106" w:rsidDel="00983893">
          <w:rPr>
            <w:rFonts w:ascii="Times New Roman" w:hAnsi="Times New Roman" w:cs="Times New Roman"/>
            <w:sz w:val="24"/>
            <w:szCs w:val="24"/>
          </w:rPr>
          <w:delText xml:space="preserve"> that suspect </w:delText>
        </w:r>
      </w:del>
      <w:r w:rsidR="004E7106">
        <w:rPr>
          <w:rFonts w:ascii="Times New Roman" w:hAnsi="Times New Roman" w:cs="Times New Roman"/>
          <w:sz w:val="24"/>
          <w:szCs w:val="24"/>
        </w:rPr>
        <w:t xml:space="preserve">in a line-up to see whether </w:t>
      </w:r>
      <w:ins w:id="8" w:author="Author" w:date="2015-05-28T16:27:00Z">
        <w:r w:rsidR="00983893">
          <w:rPr>
            <w:rFonts w:ascii="Times New Roman" w:hAnsi="Times New Roman" w:cs="Times New Roman"/>
            <w:sz w:val="24"/>
            <w:szCs w:val="24"/>
          </w:rPr>
          <w:t>the original eyewitness ca</w:t>
        </w:r>
      </w:ins>
      <w:ins w:id="9" w:author="Author" w:date="2015-05-28T16:28:00Z">
        <w:r w:rsidR="00983893">
          <w:rPr>
            <w:rFonts w:ascii="Times New Roman" w:hAnsi="Times New Roman" w:cs="Times New Roman"/>
            <w:sz w:val="24"/>
            <w:szCs w:val="24"/>
          </w:rPr>
          <w:t>n</w:t>
        </w:r>
      </w:ins>
      <w:del w:id="10" w:author="Author" w:date="2015-05-28T16:28:00Z">
        <w:r w:rsidR="004E7106" w:rsidDel="00983893">
          <w:rPr>
            <w:rFonts w:ascii="Times New Roman" w:hAnsi="Times New Roman" w:cs="Times New Roman"/>
            <w:sz w:val="24"/>
            <w:szCs w:val="24"/>
          </w:rPr>
          <w:delText>they</w:delText>
        </w:r>
      </w:del>
      <w:r w:rsidR="004E7106">
        <w:rPr>
          <w:rFonts w:ascii="Times New Roman" w:hAnsi="Times New Roman" w:cs="Times New Roman"/>
          <w:sz w:val="24"/>
          <w:szCs w:val="24"/>
        </w:rPr>
        <w:t xml:space="preserve"> identify them or not. Many eyewitnesses make misidentifications. From real police line-ups over 20% identify a foil </w:t>
      </w:r>
      <w:r w:rsidR="004E7106">
        <w:rPr>
          <w:rFonts w:ascii="Times New Roman" w:eastAsia="NewCenturySchlbkLTStd-Roman" w:hAnsi="Times New Roman" w:cs="Times New Roman"/>
          <w:sz w:val="24"/>
          <w:szCs w:val="24"/>
        </w:rPr>
        <w:t xml:space="preserve">in the UK </w:t>
      </w:r>
      <w:r w:rsidR="004E7106">
        <w:rPr>
          <w:rFonts w:ascii="Times New Roman" w:eastAsia="NewCenturySchlbkLTStd-Roman" w:hAnsi="Times New Roman" w:cs="Times New Roman"/>
          <w:sz w:val="24"/>
          <w:szCs w:val="24"/>
          <w:vertAlign w:val="superscript"/>
        </w:rPr>
        <w:t>2</w:t>
      </w:r>
      <w:r w:rsidR="004E7106">
        <w:rPr>
          <w:rFonts w:ascii="Times New Roman" w:eastAsia="NewCenturySchlbkLTStd-Roman" w:hAnsi="Times New Roman" w:cs="Times New Roman"/>
          <w:sz w:val="24"/>
          <w:szCs w:val="24"/>
        </w:rPr>
        <w:t xml:space="preserve"> and the USA </w:t>
      </w:r>
      <w:r w:rsidR="004E7106">
        <w:rPr>
          <w:rFonts w:ascii="Times New Roman" w:eastAsia="NewCenturySchlbkLTStd-Roman" w:hAnsi="Times New Roman" w:cs="Times New Roman"/>
          <w:sz w:val="24"/>
          <w:szCs w:val="24"/>
          <w:vertAlign w:val="superscript"/>
        </w:rPr>
        <w:t>3</w:t>
      </w:r>
      <w:r w:rsidR="004E7106">
        <w:rPr>
          <w:rFonts w:ascii="Times New Roman" w:hAnsi="Times New Roman" w:cs="Times New Roman"/>
          <w:sz w:val="24"/>
          <w:szCs w:val="24"/>
        </w:rPr>
        <w:t xml:space="preserve">, known to be innocent but included in the line-up to provide a test of the witness’ memory of the culprit. Sometimes, witnesses select a factually innocent police suspect. This type of error may be the leading cause of wrongful convictions </w:t>
      </w:r>
      <w:r w:rsidR="004E7106">
        <w:rPr>
          <w:rFonts w:ascii="Times New Roman" w:hAnsi="Times New Roman" w:cs="Times New Roman"/>
          <w:sz w:val="24"/>
          <w:szCs w:val="24"/>
          <w:vertAlign w:val="superscript"/>
        </w:rPr>
        <w:t>4-6</w:t>
      </w:r>
      <w:r w:rsidR="004E7106">
        <w:rPr>
          <w:rFonts w:ascii="Times New Roman" w:eastAsia="NewCenturySchlbkLTStd-Roman" w:hAnsi="Times New Roman" w:cs="Times New Roman"/>
          <w:sz w:val="24"/>
          <w:szCs w:val="24"/>
        </w:rPr>
        <w:t>. E</w:t>
      </w:r>
      <w:r w:rsidR="004E7106">
        <w:rPr>
          <w:rFonts w:ascii="Times New Roman" w:hAnsi="Times New Roman" w:cs="Times New Roman"/>
          <w:sz w:val="24"/>
          <w:szCs w:val="24"/>
        </w:rPr>
        <w:t>yewitnesses created facial composites in 46 of the first 250 US DNA-exoneration miscarriage of justice</w:t>
      </w:r>
      <w:r w:rsidR="004E7106">
        <w:rPr>
          <w:rFonts w:ascii="Times New Roman" w:eastAsia="NewCenturySchlbkLTStd-Roman" w:hAnsi="Times New Roman" w:cs="Times New Roman"/>
          <w:sz w:val="24"/>
          <w:szCs w:val="24"/>
        </w:rPr>
        <w:t xml:space="preserve"> </w:t>
      </w:r>
      <w:r w:rsidR="004E7106">
        <w:rPr>
          <w:rFonts w:ascii="Times New Roman" w:hAnsi="Times New Roman" w:cs="Times New Roman"/>
          <w:sz w:val="24"/>
          <w:szCs w:val="24"/>
        </w:rPr>
        <w:t xml:space="preserve">cases </w:t>
      </w:r>
      <w:r w:rsidR="004E7106">
        <w:rPr>
          <w:rFonts w:ascii="Times New Roman" w:hAnsi="Times New Roman" w:cs="Times New Roman"/>
          <w:sz w:val="24"/>
          <w:szCs w:val="24"/>
          <w:vertAlign w:val="superscript"/>
        </w:rPr>
        <w:t>4</w:t>
      </w:r>
      <w:r w:rsidR="004E7106">
        <w:rPr>
          <w:rFonts w:ascii="Times New Roman" w:hAnsi="Times New Roman" w:cs="Times New Roman"/>
          <w:sz w:val="24"/>
          <w:szCs w:val="24"/>
        </w:rPr>
        <w:t xml:space="preserve">, and many subsequently identified the innocent individual from a line-up. There may have been alternative inculpating evidence, so that the facial composite procedure was not necessarily responsible. However, line-up accuracy can be impaired </w:t>
      </w:r>
      <w:r w:rsidR="004E7106">
        <w:rPr>
          <w:rFonts w:ascii="Times New Roman" w:hAnsi="Times New Roman" w:cs="Times New Roman"/>
          <w:sz w:val="24"/>
          <w:szCs w:val="24"/>
          <w:vertAlign w:val="superscript"/>
        </w:rPr>
        <w:t>e.g., 7-10</w:t>
      </w:r>
      <w:r w:rsidR="004E7106">
        <w:rPr>
          <w:rFonts w:ascii="Times New Roman" w:hAnsi="Times New Roman" w:cs="Times New Roman"/>
          <w:sz w:val="24"/>
          <w:szCs w:val="24"/>
        </w:rPr>
        <w:t xml:space="preserve">, unaffected </w:t>
      </w:r>
      <w:r w:rsidR="004E7106">
        <w:rPr>
          <w:rFonts w:ascii="Times New Roman" w:hAnsi="Times New Roman" w:cs="Times New Roman"/>
          <w:sz w:val="24"/>
          <w:szCs w:val="24"/>
          <w:vertAlign w:val="superscript"/>
        </w:rPr>
        <w:t>e.g.,8</w:t>
      </w:r>
      <w:r w:rsidR="004E7106">
        <w:rPr>
          <w:rFonts w:ascii="Times New Roman" w:hAnsi="Times New Roman" w:cs="Times New Roman"/>
          <w:sz w:val="24"/>
          <w:szCs w:val="24"/>
        </w:rPr>
        <w:t xml:space="preserve">, or enhanced </w:t>
      </w:r>
      <w:r w:rsidR="004E7106">
        <w:rPr>
          <w:rFonts w:ascii="Times New Roman" w:hAnsi="Times New Roman" w:cs="Times New Roman"/>
          <w:sz w:val="24"/>
          <w:szCs w:val="24"/>
          <w:vertAlign w:val="superscript"/>
        </w:rPr>
        <w:t>e.g., 11,12</w:t>
      </w:r>
      <w:r w:rsidR="004E7106">
        <w:rPr>
          <w:rFonts w:ascii="Times New Roman" w:hAnsi="Times New Roman" w:cs="Times New Roman"/>
          <w:sz w:val="24"/>
          <w:szCs w:val="24"/>
        </w:rPr>
        <w:t xml:space="preserve"> by composite creation, and the aim of applied research of the type described here is to suggest best practice procedures that may be adopted by the police, when facial composite construction is followed by a line-up.</w:t>
      </w:r>
    </w:p>
    <w:p w:rsidR="00DD76DB" w:rsidRPr="00A27E28" w:rsidRDefault="00DD76DB" w:rsidP="00252F67">
      <w:pPr>
        <w:spacing w:after="0" w:line="240" w:lineRule="auto"/>
        <w:rPr>
          <w:rFonts w:ascii="Times New Roman" w:hAnsi="Times New Roman" w:cs="Times New Roman"/>
          <w:sz w:val="24"/>
          <w:szCs w:val="24"/>
        </w:rPr>
      </w:pPr>
    </w:p>
    <w:p w:rsidR="00486263" w:rsidRPr="00A27E28" w:rsidRDefault="004E7106" w:rsidP="00252F67">
      <w:pPr>
        <w:spacing w:after="0" w:line="240" w:lineRule="auto"/>
        <w:rPr>
          <w:rFonts w:ascii="Times New Roman" w:eastAsia="NewCenturySchlbkLTStd-Roman" w:hAnsi="Times New Roman" w:cs="Times New Roman"/>
          <w:sz w:val="24"/>
          <w:szCs w:val="24"/>
        </w:rPr>
      </w:pPr>
      <w:r>
        <w:rPr>
          <w:rFonts w:ascii="Times New Roman" w:hAnsi="Times New Roman" w:cs="Times New Roman"/>
          <w:sz w:val="24"/>
          <w:szCs w:val="24"/>
        </w:rPr>
        <w:t xml:space="preserve">Police forces in many countries employ computerised </w:t>
      </w:r>
      <w:r>
        <w:rPr>
          <w:rFonts w:ascii="Times New Roman" w:hAnsi="Times New Roman" w:cs="Times New Roman"/>
          <w:i/>
          <w:sz w:val="24"/>
          <w:szCs w:val="24"/>
        </w:rPr>
        <w:t>holistic</w:t>
      </w:r>
      <w:r>
        <w:rPr>
          <w:rFonts w:ascii="Times New Roman" w:hAnsi="Times New Roman" w:cs="Times New Roman"/>
          <w:sz w:val="24"/>
          <w:szCs w:val="24"/>
        </w:rPr>
        <w:t xml:space="preserve"> facial composite systems </w:t>
      </w:r>
      <w:r>
        <w:rPr>
          <w:rFonts w:ascii="Times New Roman" w:hAnsi="Times New Roman" w:cs="Times New Roman"/>
          <w:sz w:val="24"/>
          <w:szCs w:val="24"/>
          <w:vertAlign w:val="superscript"/>
        </w:rPr>
        <w:t>e.g., 13-15</w:t>
      </w:r>
      <w:r>
        <w:rPr>
          <w:rFonts w:ascii="Times New Roman" w:hAnsi="Times New Roman" w:cs="Times New Roman"/>
          <w:sz w:val="24"/>
          <w:szCs w:val="24"/>
        </w:rPr>
        <w:t xml:space="preserve">, replacing the previously ubiquitous </w:t>
      </w:r>
      <w:r>
        <w:rPr>
          <w:rFonts w:ascii="Times New Roman" w:hAnsi="Times New Roman" w:cs="Times New Roman"/>
          <w:i/>
          <w:sz w:val="24"/>
          <w:szCs w:val="24"/>
        </w:rPr>
        <w:t>feature-based</w:t>
      </w:r>
      <w:r>
        <w:rPr>
          <w:rFonts w:ascii="Times New Roman" w:hAnsi="Times New Roman" w:cs="Times New Roman"/>
          <w:sz w:val="24"/>
          <w:szCs w:val="24"/>
        </w:rPr>
        <w:t xml:space="preserve"> systems (for reviews of composite systems see </w:t>
      </w:r>
      <w:r>
        <w:rPr>
          <w:rFonts w:ascii="Times New Roman" w:hAnsi="Times New Roman" w:cs="Times New Roman"/>
          <w:sz w:val="24"/>
          <w:szCs w:val="24"/>
          <w:vertAlign w:val="superscript"/>
        </w:rPr>
        <w:t>1</w:t>
      </w:r>
      <w:r w:rsidR="00AB22FA">
        <w:rPr>
          <w:rFonts w:ascii="Times New Roman" w:hAnsi="Times New Roman" w:cs="Times New Roman"/>
          <w:sz w:val="24"/>
          <w:szCs w:val="24"/>
          <w:vertAlign w:val="superscript"/>
        </w:rPr>
        <w:t>6</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This is mainly because holistic systems more closely match the whole face ‘Gestaltic’ manner in which humans of all ages process and recognise faces </w:t>
      </w:r>
      <w:r>
        <w:rPr>
          <w:rFonts w:ascii="Times New Roman" w:hAnsi="Times New Roman" w:cs="Times New Roman"/>
          <w:sz w:val="24"/>
          <w:szCs w:val="24"/>
          <w:vertAlign w:val="superscript"/>
        </w:rPr>
        <w:t>e.g. 1</w:t>
      </w:r>
      <w:r w:rsidR="00AB22FA">
        <w:rPr>
          <w:rFonts w:ascii="Times New Roman" w:hAnsi="Times New Roman" w:cs="Times New Roman"/>
          <w:sz w:val="24"/>
          <w:szCs w:val="24"/>
          <w:vertAlign w:val="superscript"/>
        </w:rPr>
        <w:t>8</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20</w:t>
      </w:r>
      <w:r>
        <w:rPr>
          <w:rFonts w:ascii="Times New Roman" w:hAnsi="Times New Roman" w:cs="Times New Roman"/>
          <w:sz w:val="24"/>
          <w:szCs w:val="24"/>
        </w:rPr>
        <w:t xml:space="preserve">. With feature-based systems, witnesses are required to first, verbally recall the suspect’s facial features (e.g., eyes, nose, and mouth), second, to locate these individual features from often limited feature databases and third, to assemble them into a whole composite. Each step is cognitively demanding – few people possess the vocabulary to provide a detailed facial </w:t>
      </w:r>
      <w:r>
        <w:rPr>
          <w:rFonts w:ascii="Times New Roman" w:hAnsi="Times New Roman" w:cs="Times New Roman"/>
          <w:sz w:val="24"/>
          <w:szCs w:val="24"/>
        </w:rPr>
        <w:lastRenderedPageBreak/>
        <w:t>description, feature-by-feature facial analysis is prone to error, and verbal recall tends to be less accurate than recognition, possibly due to a mismatch between the modality in which faces are encoded (visual mode), and the retrieval of the face from memory (verbal mode)</w:t>
      </w:r>
      <w:r>
        <w:rPr>
          <w:rFonts w:ascii="Times New Roman" w:eastAsia="NewCenturySchlbkLTStd-Roman" w:hAnsi="Times New Roman" w:cs="Times New Roman"/>
          <w:sz w:val="24"/>
          <w:szCs w:val="24"/>
          <w:vertAlign w:val="superscript"/>
        </w:rPr>
        <w:t xml:space="preserve"> 21-22</w:t>
      </w:r>
      <w:r>
        <w:rPr>
          <w:rFonts w:ascii="Times New Roman" w:eastAsia="NewCenturySchlbkLTStd-Roman" w:hAnsi="Times New Roman" w:cs="Times New Roman"/>
          <w:sz w:val="24"/>
          <w:szCs w:val="24"/>
        </w:rPr>
        <w:t xml:space="preserve">. </w:t>
      </w:r>
      <w:r>
        <w:rPr>
          <w:rFonts w:ascii="Times New Roman" w:hAnsi="Times New Roman" w:cs="Times New Roman"/>
          <w:sz w:val="24"/>
          <w:szCs w:val="24"/>
        </w:rPr>
        <w:t xml:space="preserve">Not surprisingly feature-based composites are often a poor culprit likeness </w:t>
      </w:r>
      <w:r>
        <w:rPr>
          <w:rFonts w:ascii="Times New Roman" w:hAnsi="Times New Roman" w:cs="Times New Roman"/>
          <w:sz w:val="24"/>
          <w:szCs w:val="24"/>
          <w:vertAlign w:val="superscript"/>
        </w:rPr>
        <w:t>1</w:t>
      </w:r>
      <w:r w:rsidR="00AB22FA">
        <w:rPr>
          <w:rFonts w:ascii="Times New Roman" w:hAnsi="Times New Roman" w:cs="Times New Roman"/>
          <w:sz w:val="24"/>
          <w:szCs w:val="24"/>
          <w:vertAlign w:val="superscript"/>
        </w:rPr>
        <w:t>6</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w:t>
      </w:r>
    </w:p>
    <w:p w:rsidR="00486263" w:rsidRPr="00A27E28" w:rsidRDefault="00486263" w:rsidP="00252F67">
      <w:pPr>
        <w:spacing w:after="0" w:line="240" w:lineRule="auto"/>
        <w:rPr>
          <w:rFonts w:ascii="Times New Roman" w:hAnsi="Times New Roman" w:cs="Times New Roman"/>
          <w:sz w:val="24"/>
          <w:szCs w:val="24"/>
        </w:rPr>
      </w:pPr>
    </w:p>
    <w:p w:rsidR="00F82B5F" w:rsidRPr="00A27E28" w:rsidRDefault="004E7106" w:rsidP="00252F67">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With holistic facial composite systems </w:t>
      </w:r>
      <w:r w:rsidR="00AB22FA">
        <w:rPr>
          <w:rFonts w:ascii="Times New Roman" w:hAnsi="Times New Roman" w:cs="Times New Roman"/>
          <w:sz w:val="24"/>
          <w:szCs w:val="24"/>
          <w:vertAlign w:val="superscript"/>
        </w:rPr>
        <w:t>13-15</w:t>
      </w:r>
      <w:r>
        <w:rPr>
          <w:rFonts w:ascii="Times New Roman" w:hAnsi="Times New Roman" w:cs="Times New Roman"/>
          <w:sz w:val="24"/>
          <w:szCs w:val="24"/>
        </w:rPr>
        <w:t xml:space="preserve">, witnesses select from a series of realistic but computer-generated facial arrays, the image that most closely matches their memory of the culprit. Thus the primary retrieval mode is visual, matching the mode in which faces are encoded. The interfaces of the different systems vary, including whether images are in color or not, array </w:t>
      </w:r>
      <w:r w:rsidR="00DF03F1">
        <w:rPr>
          <w:rFonts w:ascii="Times New Roman" w:hAnsi="Times New Roman" w:cs="Times New Roman"/>
          <w:sz w:val="24"/>
          <w:szCs w:val="24"/>
        </w:rPr>
        <w:t>numbers</w:t>
      </w:r>
      <w:r>
        <w:rPr>
          <w:rFonts w:ascii="Times New Roman" w:hAnsi="Times New Roman" w:cs="Times New Roman"/>
          <w:sz w:val="24"/>
          <w:szCs w:val="24"/>
        </w:rPr>
        <w:t xml:space="preserve">, and whether the witness views whole faces, or faces with the external features removed </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However, </w:t>
      </w:r>
      <w:del w:id="11" w:author="Author" w:date="2015-05-28T16:42:00Z">
        <w:r w:rsidDel="00214C6A">
          <w:rPr>
            <w:rFonts w:ascii="Times New Roman" w:hAnsi="Times New Roman" w:cs="Times New Roman"/>
            <w:sz w:val="24"/>
            <w:szCs w:val="24"/>
          </w:rPr>
          <w:delText xml:space="preserve">in </w:delText>
        </w:r>
      </w:del>
      <w:ins w:id="12" w:author="Author" w:date="2015-05-28T16:42:00Z">
        <w:r w:rsidR="00214C6A">
          <w:rPr>
            <w:rFonts w:ascii="Times New Roman" w:hAnsi="Times New Roman" w:cs="Times New Roman"/>
            <w:sz w:val="24"/>
            <w:szCs w:val="24"/>
          </w:rPr>
          <w:t xml:space="preserve">with </w:t>
        </w:r>
      </w:ins>
      <w:r>
        <w:rPr>
          <w:rFonts w:ascii="Times New Roman" w:hAnsi="Times New Roman" w:cs="Times New Roman"/>
          <w:sz w:val="24"/>
          <w:szCs w:val="24"/>
        </w:rPr>
        <w:t xml:space="preserve">all holistic systems, successive arrays of images are used to achieve a step-by-step improvement in composite-to-culprit likeness. At each step, the faces comprising an array are determined by the witness’ previous selection(s) and an evolutionary algorithm. </w:t>
      </w:r>
      <w:ins w:id="13" w:author="Author" w:date="2015-06-01T11:20:00Z">
        <w:r w:rsidR="00383482">
          <w:rPr>
            <w:rFonts w:ascii="Times New Roman" w:hAnsi="Times New Roman" w:cs="Times New Roman"/>
            <w:sz w:val="24"/>
            <w:szCs w:val="24"/>
          </w:rPr>
          <w:t xml:space="preserve">The witness selects a face from the array, and the </w:t>
        </w:r>
      </w:ins>
      <w:ins w:id="14" w:author="Author" w:date="2015-06-01T11:21:00Z">
        <w:r w:rsidR="00383482">
          <w:rPr>
            <w:rFonts w:ascii="Times New Roman" w:hAnsi="Times New Roman" w:cs="Times New Roman"/>
            <w:sz w:val="24"/>
            <w:szCs w:val="24"/>
          </w:rPr>
          <w:t xml:space="preserve">evolutionary </w:t>
        </w:r>
      </w:ins>
      <w:ins w:id="15" w:author="Author" w:date="2015-06-01T11:20:00Z">
        <w:r w:rsidR="00383482">
          <w:rPr>
            <w:rFonts w:ascii="Times New Roman" w:hAnsi="Times New Roman" w:cs="Times New Roman"/>
            <w:sz w:val="24"/>
            <w:szCs w:val="24"/>
          </w:rPr>
          <w:t xml:space="preserve">algorithm breeds those </w:t>
        </w:r>
      </w:ins>
      <w:ins w:id="16" w:author="Author" w:date="2015-06-01T11:21:00Z">
        <w:r w:rsidR="00383482">
          <w:rPr>
            <w:rFonts w:ascii="Times New Roman" w:hAnsi="Times New Roman" w:cs="Times New Roman"/>
            <w:sz w:val="24"/>
            <w:szCs w:val="24"/>
          </w:rPr>
          <w:t xml:space="preserve">selections to create </w:t>
        </w:r>
      </w:ins>
      <w:ins w:id="17" w:author="Author" w:date="2015-06-01T11:23:00Z">
        <w:r w:rsidR="00383482">
          <w:rPr>
            <w:rFonts w:ascii="Times New Roman" w:hAnsi="Times New Roman" w:cs="Times New Roman"/>
            <w:sz w:val="24"/>
            <w:szCs w:val="24"/>
          </w:rPr>
          <w:t>the</w:t>
        </w:r>
      </w:ins>
      <w:ins w:id="18" w:author="Author" w:date="2015-06-01T11:21:00Z">
        <w:r w:rsidR="00383482">
          <w:rPr>
            <w:rFonts w:ascii="Times New Roman" w:hAnsi="Times New Roman" w:cs="Times New Roman"/>
            <w:sz w:val="24"/>
            <w:szCs w:val="24"/>
          </w:rPr>
          <w:t xml:space="preserve"> new generation of faces in the </w:t>
        </w:r>
      </w:ins>
      <w:ins w:id="19" w:author="Author" w:date="2015-06-01T11:23:00Z">
        <w:r w:rsidR="00383482">
          <w:rPr>
            <w:rFonts w:ascii="Times New Roman" w:hAnsi="Times New Roman" w:cs="Times New Roman"/>
            <w:sz w:val="24"/>
            <w:szCs w:val="24"/>
          </w:rPr>
          <w:t>following</w:t>
        </w:r>
      </w:ins>
      <w:ins w:id="20" w:author="Author" w:date="2015-06-01T11:21:00Z">
        <w:r w:rsidR="00383482">
          <w:rPr>
            <w:rFonts w:ascii="Times New Roman" w:hAnsi="Times New Roman" w:cs="Times New Roman"/>
            <w:sz w:val="24"/>
            <w:szCs w:val="24"/>
          </w:rPr>
          <w:t xml:space="preserve"> array. </w:t>
        </w:r>
      </w:ins>
      <w:r>
        <w:rPr>
          <w:rFonts w:ascii="Times New Roman" w:hAnsi="Times New Roman" w:cs="Times New Roman"/>
          <w:sz w:val="24"/>
          <w:szCs w:val="24"/>
        </w:rPr>
        <w:t>Additional tools can add clothing, tattoos, facial hair or other individuating marks, manipulate facial feature size and placement, and adjust holistic properties (e.g., age, distinctiveness). The process is complete when the witness is satisfied</w:t>
      </w:r>
      <w:ins w:id="21" w:author="Author" w:date="2015-05-28T16:44:00Z">
        <w:r w:rsidR="00214C6A">
          <w:rPr>
            <w:rFonts w:ascii="Times New Roman" w:hAnsi="Times New Roman" w:cs="Times New Roman"/>
            <w:sz w:val="24"/>
            <w:szCs w:val="24"/>
          </w:rPr>
          <w:t xml:space="preserve"> with their composite</w:t>
        </w:r>
      </w:ins>
      <w:r>
        <w:rPr>
          <w:rFonts w:ascii="Times New Roman" w:hAnsi="Times New Roman" w:cs="Times New Roman"/>
          <w:sz w:val="24"/>
          <w:szCs w:val="24"/>
        </w:rPr>
        <w:t>. Throughout, the police operator advises but does not influence the procedure.</w:t>
      </w:r>
    </w:p>
    <w:p w:rsidR="00F82B5F" w:rsidRPr="00A27E28" w:rsidRDefault="00F82B5F" w:rsidP="00252F67">
      <w:pPr>
        <w:pStyle w:val="NormalWeb"/>
        <w:spacing w:before="0" w:beforeAutospacing="0" w:after="0" w:afterAutospacing="0"/>
      </w:pPr>
    </w:p>
    <w:p w:rsidR="005D14B9" w:rsidRPr="00A27E28" w:rsidRDefault="004E7106" w:rsidP="00252F67">
      <w:pPr>
        <w:pStyle w:val="NormalWeb"/>
        <w:spacing w:before="0" w:beforeAutospacing="0" w:after="0" w:afterAutospacing="0"/>
      </w:pPr>
      <w:r>
        <w:t xml:space="preserve">In conjunction with an initial Cognitive Interview </w:t>
      </w:r>
      <w:r>
        <w:rPr>
          <w:vertAlign w:val="superscript"/>
        </w:rPr>
        <w:t>23-24</w:t>
      </w:r>
      <w:r>
        <w:t xml:space="preserve">, with an emphasis on the free recall component which facilitates information quality and quantity, holistic system production promotes whole face recognition, rather than as required with feature-based systems - analyses of isolated facial features. Manipulation of facial features and their configurations always occurs within the context of a whole face, and as a consequence, holistic system composites are often of higher quality, </w:t>
      </w:r>
      <w:r w:rsidR="002521FE">
        <w:t xml:space="preserve">and </w:t>
      </w:r>
      <w:r>
        <w:t xml:space="preserve">recognised more readily by people familiar with those depicted than </w:t>
      </w:r>
      <w:r w:rsidR="002521FE">
        <w:t xml:space="preserve">composites created using </w:t>
      </w:r>
      <w:r>
        <w:t>feature-based system</w:t>
      </w:r>
      <w:ins w:id="22" w:author="Author" w:date="2015-06-02T21:11:00Z">
        <w:r w:rsidR="00722A41">
          <w:t>s</w:t>
        </w:r>
      </w:ins>
      <w:r>
        <w:t xml:space="preserve"> </w:t>
      </w:r>
      <w:r w:rsidR="00AB22FA">
        <w:rPr>
          <w:vertAlign w:val="superscript"/>
        </w:rPr>
        <w:t>17</w:t>
      </w:r>
      <w:r>
        <w:rPr>
          <w:vertAlign w:val="superscript"/>
        </w:rPr>
        <w:t>, 25-26</w:t>
      </w:r>
      <w:r>
        <w:t xml:space="preserve">. Police field surveys also suggest </w:t>
      </w:r>
      <w:r w:rsidR="002521FE">
        <w:t xml:space="preserve">that holistic system composites </w:t>
      </w:r>
      <w:r>
        <w:t xml:space="preserve">generate higher rates of suspect identification </w:t>
      </w:r>
      <w:r>
        <w:rPr>
          <w:vertAlign w:val="superscript"/>
        </w:rPr>
        <w:t>e.g., 27-28</w:t>
      </w:r>
      <w:r>
        <w:t xml:space="preserve">. Furthermore, even children as young as six-years-of age </w:t>
      </w:r>
      <w:r>
        <w:rPr>
          <w:vertAlign w:val="superscript"/>
        </w:rPr>
        <w:t>8</w:t>
      </w:r>
      <w:r>
        <w:t xml:space="preserve">, and adults with intellectual disabilities </w:t>
      </w:r>
      <w:r>
        <w:rPr>
          <w:vertAlign w:val="superscript"/>
        </w:rPr>
        <w:t>29</w:t>
      </w:r>
      <w:r>
        <w:t xml:space="preserve"> can understand their task demands. For these reasons, particularly if a witness has difficulty in describing a face, the Association of Chief Police Officers</w:t>
      </w:r>
      <w:r w:rsidR="00DF03F1">
        <w:t xml:space="preserve"> (ACPO) </w:t>
      </w:r>
      <w:r>
        <w:t>in England and Wales recommend the use of holistic systems</w:t>
      </w:r>
      <w:r w:rsidR="00DF03F1">
        <w:t xml:space="preserve"> </w:t>
      </w:r>
      <w:r w:rsidR="00DF03F1">
        <w:rPr>
          <w:vertAlign w:val="superscript"/>
        </w:rPr>
        <w:t>30</w:t>
      </w:r>
      <w:r>
        <w:t xml:space="preserve">. </w:t>
      </w:r>
    </w:p>
    <w:p w:rsidR="000D68E2" w:rsidRPr="00A27E28" w:rsidRDefault="000D68E2" w:rsidP="00252F67">
      <w:pPr>
        <w:pStyle w:val="NormalWeb"/>
        <w:spacing w:before="0" w:beforeAutospacing="0" w:after="0" w:afterAutospacing="0"/>
      </w:pPr>
    </w:p>
    <w:p w:rsidR="00691327"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Once a potential suspect has been identified by the police, they may ask the composite-creating witness to view that suspect in a line-up or identity parade. Some research has found that composite creation enhances identification accuracy, when performance is compared with non-composite creating controls </w:t>
      </w:r>
      <w:r>
        <w:rPr>
          <w:rFonts w:ascii="Times New Roman" w:hAnsi="Times New Roman" w:cs="Times New Roman"/>
          <w:sz w:val="24"/>
          <w:szCs w:val="24"/>
          <w:vertAlign w:val="superscript"/>
        </w:rPr>
        <w:t>e.g., 11-12</w:t>
      </w:r>
      <w:r>
        <w:rPr>
          <w:rFonts w:ascii="Times New Roman" w:hAnsi="Times New Roman" w:cs="Times New Roman"/>
          <w:sz w:val="24"/>
          <w:szCs w:val="24"/>
        </w:rPr>
        <w:t xml:space="preserve">. Other research, primarily employing feature-based systems has found that composite creation negatively impacts identification performance </w:t>
      </w:r>
      <w:r>
        <w:rPr>
          <w:rFonts w:ascii="Times New Roman" w:hAnsi="Times New Roman" w:cs="Times New Roman"/>
          <w:sz w:val="24"/>
          <w:szCs w:val="24"/>
          <w:vertAlign w:val="superscript"/>
        </w:rPr>
        <w:t>e.g., 7, 9-10</w:t>
      </w:r>
      <w:r>
        <w:rPr>
          <w:rFonts w:ascii="Times New Roman" w:hAnsi="Times New Roman" w:cs="Times New Roman"/>
          <w:sz w:val="24"/>
          <w:szCs w:val="24"/>
        </w:rPr>
        <w:t xml:space="preserve">. If a composite is a poor likeness to the culprit, identification accuracy appears most susceptible </w:t>
      </w:r>
      <w:r>
        <w:rPr>
          <w:rFonts w:ascii="Times New Roman" w:hAnsi="Times New Roman" w:cs="Times New Roman"/>
          <w:sz w:val="24"/>
          <w:szCs w:val="24"/>
          <w:vertAlign w:val="superscript"/>
        </w:rPr>
        <w:t>8, 10</w:t>
      </w:r>
      <w:r>
        <w:rPr>
          <w:rFonts w:ascii="Times New Roman" w:hAnsi="Times New Roman" w:cs="Times New Roman"/>
          <w:sz w:val="24"/>
          <w:szCs w:val="24"/>
        </w:rPr>
        <w:t xml:space="preserve">. This suggests that for creating witnesses, a facial composite may provide a more salient memory trace than that of the original suspect. Nevertheless, all other things being equal, the chances of a correct identification should be enhanced by the creation of a holistic system composite, as these are likely to be closer in likeness to the culprit than a feature-based composite. </w:t>
      </w:r>
    </w:p>
    <w:p w:rsidR="00677855" w:rsidRPr="00A27E28" w:rsidRDefault="00677855" w:rsidP="00252F67">
      <w:pPr>
        <w:spacing w:after="0" w:line="240" w:lineRule="auto"/>
        <w:rPr>
          <w:rFonts w:ascii="Times New Roman" w:hAnsi="Times New Roman" w:cs="Times New Roman"/>
          <w:sz w:val="24"/>
          <w:szCs w:val="24"/>
        </w:rPr>
      </w:pPr>
    </w:p>
    <w:p w:rsidR="009A696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research paradigm described here closely replicates a design and procedure used with young adult </w:t>
      </w:r>
      <w:r>
        <w:rPr>
          <w:rFonts w:ascii="Times New Roman" w:hAnsi="Times New Roman" w:cs="Times New Roman"/>
          <w:sz w:val="24"/>
          <w:szCs w:val="24"/>
          <w:vertAlign w:val="superscript"/>
        </w:rPr>
        <w:t>8, 11, 31</w:t>
      </w:r>
      <w:r>
        <w:rPr>
          <w:rFonts w:ascii="Times New Roman" w:hAnsi="Times New Roman" w:cs="Times New Roman"/>
          <w:sz w:val="24"/>
          <w:szCs w:val="24"/>
        </w:rPr>
        <w:t xml:space="preserve">, child </w:t>
      </w:r>
      <w:r>
        <w:rPr>
          <w:rFonts w:ascii="Times New Roman" w:hAnsi="Times New Roman" w:cs="Times New Roman"/>
          <w:sz w:val="24"/>
          <w:szCs w:val="24"/>
          <w:vertAlign w:val="superscript"/>
        </w:rPr>
        <w:t>8</w:t>
      </w:r>
      <w:r>
        <w:rPr>
          <w:rFonts w:ascii="Times New Roman" w:hAnsi="Times New Roman" w:cs="Times New Roman"/>
          <w:sz w:val="24"/>
          <w:szCs w:val="24"/>
        </w:rPr>
        <w:t xml:space="preserve">, and older adult </w:t>
      </w:r>
      <w:r>
        <w:rPr>
          <w:rFonts w:ascii="Times New Roman" w:hAnsi="Times New Roman" w:cs="Times New Roman"/>
          <w:sz w:val="24"/>
          <w:szCs w:val="24"/>
          <w:vertAlign w:val="superscript"/>
        </w:rPr>
        <w:t>31</w:t>
      </w:r>
      <w:r>
        <w:rPr>
          <w:rFonts w:ascii="Times New Roman" w:hAnsi="Times New Roman" w:cs="Times New Roman"/>
          <w:sz w:val="24"/>
          <w:szCs w:val="24"/>
        </w:rPr>
        <w:t xml:space="preserve"> participants. Composite creating </w:t>
      </w:r>
      <w:r>
        <w:rPr>
          <w:rFonts w:ascii="Times New Roman" w:hAnsi="Times New Roman" w:cs="Times New Roman"/>
          <w:i/>
          <w:sz w:val="24"/>
          <w:szCs w:val="24"/>
        </w:rPr>
        <w:t>participant</w:t>
      </w:r>
      <w:r>
        <w:rPr>
          <w:rFonts w:ascii="Times New Roman" w:hAnsi="Times New Roman" w:cs="Times New Roman"/>
          <w:sz w:val="24"/>
          <w:szCs w:val="24"/>
        </w:rPr>
        <w:t>-</w:t>
      </w:r>
      <w:r>
        <w:rPr>
          <w:rFonts w:ascii="Times New Roman" w:hAnsi="Times New Roman" w:cs="Times New Roman"/>
          <w:i/>
          <w:sz w:val="24"/>
          <w:szCs w:val="24"/>
        </w:rPr>
        <w:t xml:space="preserve">witnesses </w:t>
      </w:r>
      <w:r>
        <w:rPr>
          <w:rFonts w:ascii="Times New Roman" w:hAnsi="Times New Roman" w:cs="Times New Roman"/>
          <w:sz w:val="24"/>
          <w:szCs w:val="24"/>
        </w:rPr>
        <w:t xml:space="preserve">and non-composite creating </w:t>
      </w:r>
      <w:r>
        <w:rPr>
          <w:rFonts w:ascii="Times New Roman" w:hAnsi="Times New Roman" w:cs="Times New Roman"/>
          <w:i/>
          <w:sz w:val="24"/>
          <w:szCs w:val="24"/>
        </w:rPr>
        <w:t>controls</w:t>
      </w:r>
      <w:r>
        <w:rPr>
          <w:rFonts w:ascii="Times New Roman" w:hAnsi="Times New Roman" w:cs="Times New Roman"/>
          <w:sz w:val="24"/>
          <w:szCs w:val="24"/>
        </w:rPr>
        <w:t xml:space="preserve"> view an initial ‘culprit-actor’ crime scene video. After a delay, the participant-witnesses construct a holistic system facial composite. Subsequently, after a further delay, all participants attempt to identify the suspect from a </w:t>
      </w:r>
      <w:r>
        <w:rPr>
          <w:rFonts w:ascii="Times New Roman" w:hAnsi="Times New Roman" w:cs="Times New Roman"/>
          <w:sz w:val="24"/>
          <w:szCs w:val="24"/>
        </w:rPr>
        <w:lastRenderedPageBreak/>
        <w:t xml:space="preserve">video line-up, the technology used in virtually all of approximately 110,000 formal identification procedures per annum in the UK </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hAnsi="Times New Roman" w:cs="Times New Roman"/>
          <w:sz w:val="24"/>
          <w:szCs w:val="24"/>
          <w:vertAlign w:val="superscript"/>
        </w:rPr>
        <w:t>32</w:t>
      </w:r>
      <w:r>
        <w:rPr>
          <w:rFonts w:ascii="Times New Roman" w:hAnsi="Times New Roman" w:cs="Times New Roman"/>
          <w:sz w:val="24"/>
          <w:szCs w:val="24"/>
        </w:rPr>
        <w:t xml:space="preserve">. </w:t>
      </w:r>
      <w:ins w:id="23" w:author="Author" w:date="2015-05-28T16:48:00Z">
        <w:r w:rsidR="00214C6A">
          <w:rPr>
            <w:rFonts w:ascii="Times New Roman" w:hAnsi="Times New Roman" w:cs="Times New Roman"/>
            <w:sz w:val="24"/>
            <w:szCs w:val="24"/>
          </w:rPr>
          <w:t>The mean delay between crime scene video viewing and line-up will</w:t>
        </w:r>
      </w:ins>
      <w:ins w:id="24" w:author="Author" w:date="2015-05-28T16:49:00Z">
        <w:r w:rsidR="00214C6A">
          <w:rPr>
            <w:rFonts w:ascii="Times New Roman" w:hAnsi="Times New Roman" w:cs="Times New Roman"/>
            <w:sz w:val="24"/>
            <w:szCs w:val="24"/>
          </w:rPr>
          <w:t xml:space="preserve"> be equal for both groups. </w:t>
        </w:r>
      </w:ins>
      <w:r>
        <w:rPr>
          <w:rFonts w:ascii="Times New Roman" w:hAnsi="Times New Roman" w:cs="Times New Roman"/>
          <w:sz w:val="24"/>
          <w:szCs w:val="24"/>
        </w:rPr>
        <w:t xml:space="preserve">Based on a large body of empirical research, there is an ongoing debate as to the best procedure for conducting a line-up. Some researchers have argued in favour of sequential line-ups over the alternative simultaneous line-ups </w:t>
      </w:r>
      <w:r>
        <w:rPr>
          <w:rFonts w:ascii="Times New Roman" w:hAnsi="Times New Roman" w:cs="Times New Roman"/>
          <w:sz w:val="24"/>
          <w:szCs w:val="24"/>
          <w:vertAlign w:val="superscript"/>
        </w:rPr>
        <w:t>e.g., 33-34</w:t>
      </w:r>
      <w:r>
        <w:rPr>
          <w:rFonts w:ascii="Times New Roman" w:hAnsi="Times New Roman" w:cs="Times New Roman"/>
          <w:sz w:val="24"/>
          <w:szCs w:val="24"/>
        </w:rPr>
        <w:t xml:space="preserve">. Others have an opposing view </w:t>
      </w:r>
      <w:r>
        <w:rPr>
          <w:rFonts w:ascii="Times New Roman" w:hAnsi="Times New Roman" w:cs="Times New Roman"/>
          <w:sz w:val="24"/>
          <w:szCs w:val="24"/>
          <w:vertAlign w:val="superscript"/>
        </w:rPr>
        <w:t>e.g.,</w:t>
      </w:r>
      <w:r>
        <w:rPr>
          <w:rFonts w:ascii="Times New Roman" w:hAnsi="Times New Roman" w:cs="Times New Roman"/>
          <w:sz w:val="24"/>
          <w:szCs w:val="24"/>
        </w:rPr>
        <w:t xml:space="preserve"> </w:t>
      </w:r>
      <w:r>
        <w:rPr>
          <w:rFonts w:ascii="Times New Roman" w:hAnsi="Times New Roman" w:cs="Times New Roman"/>
          <w:sz w:val="24"/>
          <w:szCs w:val="24"/>
          <w:vertAlign w:val="superscript"/>
        </w:rPr>
        <w:t>35-36</w:t>
      </w:r>
      <w:r>
        <w:rPr>
          <w:rFonts w:ascii="Times New Roman" w:hAnsi="Times New Roman" w:cs="Times New Roman"/>
          <w:sz w:val="24"/>
          <w:szCs w:val="24"/>
        </w:rPr>
        <w:t xml:space="preserve">. However, correct identification rates are higher from video line-ups than the often recommended US sequential procedure </w:t>
      </w:r>
      <w:r>
        <w:rPr>
          <w:rFonts w:ascii="Times New Roman" w:hAnsi="Times New Roman" w:cs="Times New Roman"/>
          <w:sz w:val="24"/>
          <w:szCs w:val="24"/>
          <w:vertAlign w:val="superscript"/>
        </w:rPr>
        <w:t>37-38</w:t>
      </w:r>
      <w:r>
        <w:rPr>
          <w:rFonts w:ascii="Times New Roman" w:hAnsi="Times New Roman" w:cs="Times New Roman"/>
          <w:sz w:val="24"/>
          <w:szCs w:val="24"/>
        </w:rPr>
        <w:t>. Regardless, the methodology described here has strong ecological validity as it closely matches procedures used in real police investigations, and could be adapted for use with different line-up types. Methods of ensuring that the line-up is ‘fair’ to the suspect are also described</w:t>
      </w:r>
      <w:r w:rsidR="004361CA">
        <w:rPr>
          <w:rFonts w:ascii="Times New Roman" w:hAnsi="Times New Roman" w:cs="Times New Roman"/>
          <w:sz w:val="24"/>
          <w:szCs w:val="24"/>
        </w:rPr>
        <w:t xml:space="preserve"> </w:t>
      </w:r>
      <w:r w:rsidR="007C25DE">
        <w:rPr>
          <w:rFonts w:ascii="Times New Roman" w:hAnsi="Times New Roman" w:cs="Times New Roman"/>
          <w:sz w:val="24"/>
          <w:szCs w:val="24"/>
          <w:vertAlign w:val="superscript"/>
        </w:rPr>
        <w:t>39</w:t>
      </w:r>
      <w:r w:rsidR="00F51606">
        <w:rPr>
          <w:rFonts w:ascii="Times New Roman" w:hAnsi="Times New Roman" w:cs="Times New Roman"/>
          <w:sz w:val="24"/>
          <w:szCs w:val="24"/>
          <w:vertAlign w:val="superscript"/>
        </w:rPr>
        <w:t>-40</w:t>
      </w:r>
      <w:r>
        <w:rPr>
          <w:rFonts w:ascii="Times New Roman" w:hAnsi="Times New Roman" w:cs="Times New Roman"/>
          <w:sz w:val="24"/>
          <w:szCs w:val="24"/>
        </w:rPr>
        <w:t xml:space="preserve">. In addition, the holistic </w:t>
      </w:r>
      <w:r w:rsidR="004361CA">
        <w:rPr>
          <w:rFonts w:ascii="Times New Roman" w:hAnsi="Times New Roman" w:cs="Times New Roman"/>
          <w:sz w:val="24"/>
          <w:szCs w:val="24"/>
        </w:rPr>
        <w:t>composite</w:t>
      </w:r>
      <w:r>
        <w:rPr>
          <w:rFonts w:ascii="Times New Roman" w:hAnsi="Times New Roman" w:cs="Times New Roman"/>
          <w:sz w:val="24"/>
          <w:szCs w:val="24"/>
        </w:rPr>
        <w:t xml:space="preserve"> system </w:t>
      </w:r>
      <w:r w:rsidR="004361CA">
        <w:rPr>
          <w:rFonts w:ascii="Times New Roman" w:hAnsi="Times New Roman" w:cs="Times New Roman"/>
          <w:sz w:val="24"/>
          <w:szCs w:val="24"/>
        </w:rPr>
        <w:t>employed</w:t>
      </w:r>
      <w:r>
        <w:rPr>
          <w:rFonts w:ascii="Times New Roman" w:hAnsi="Times New Roman" w:cs="Times New Roman"/>
          <w:sz w:val="24"/>
          <w:szCs w:val="24"/>
        </w:rPr>
        <w:t xml:space="preserve"> is the standard used by the majority of UK police forces, the interviewing techniques are those normally used by police composite operators, and the video line-ups were constructed by the London Metropolitan Police Service as though a real investigation</w:t>
      </w:r>
      <w:r w:rsidR="0093745E" w:rsidRPr="00617C03">
        <w:rPr>
          <w:rFonts w:ascii="Times New Roman" w:hAnsi="Times New Roman" w:cs="Times New Roman"/>
          <w:sz w:val="24"/>
          <w:szCs w:val="24"/>
        </w:rPr>
        <w:t xml:space="preserve">, following guidelines in the Police and Criminal Evidence Act (PACE) Codes of Practice (Code D), </w:t>
      </w:r>
      <w:r>
        <w:rPr>
          <w:rFonts w:ascii="Times New Roman" w:hAnsi="Times New Roman" w:cs="Times New Roman"/>
          <w:sz w:val="24"/>
          <w:szCs w:val="24"/>
        </w:rPr>
        <w:t>which pr</w:t>
      </w:r>
      <w:ins w:id="25" w:author="Author" w:date="2015-06-02T21:39:00Z">
        <w:r w:rsidR="00FD5062">
          <w:rPr>
            <w:rFonts w:ascii="Times New Roman" w:hAnsi="Times New Roman" w:cs="Times New Roman"/>
            <w:sz w:val="24"/>
            <w:szCs w:val="24"/>
          </w:rPr>
          <w:t>e</w:t>
        </w:r>
      </w:ins>
      <w:del w:id="26" w:author="Author" w:date="2015-06-02T21:39:00Z">
        <w:r w:rsidDel="00FD5062">
          <w:rPr>
            <w:rFonts w:ascii="Times New Roman" w:hAnsi="Times New Roman" w:cs="Times New Roman"/>
            <w:sz w:val="24"/>
            <w:szCs w:val="24"/>
          </w:rPr>
          <w:delText>o</w:delText>
        </w:r>
      </w:del>
      <w:r>
        <w:rPr>
          <w:rFonts w:ascii="Times New Roman" w:hAnsi="Times New Roman" w:cs="Times New Roman"/>
          <w:sz w:val="24"/>
          <w:szCs w:val="24"/>
        </w:rPr>
        <w:t>scribes</w:t>
      </w:r>
      <w:r w:rsidR="0093745E" w:rsidRPr="00617C03">
        <w:rPr>
          <w:rFonts w:ascii="Times New Roman" w:hAnsi="Times New Roman" w:cs="Times New Roman"/>
          <w:sz w:val="24"/>
          <w:szCs w:val="24"/>
        </w:rPr>
        <w:t xml:space="preserve"> police identification procedures in England and Wales </w:t>
      </w:r>
      <w:r w:rsidR="0093745E" w:rsidRPr="00617C03">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1</w:t>
      </w:r>
      <w:r>
        <w:rPr>
          <w:rFonts w:ascii="Times New Roman" w:hAnsi="Times New Roman" w:cs="Times New Roman"/>
          <w:sz w:val="24"/>
          <w:szCs w:val="24"/>
        </w:rPr>
        <w:t xml:space="preserve">. Furthermore, the design is flexible, allowing for the measurement of alternative variables that might impact on composite quality and identification accuracy (e.g., composite system, culprit-actor gender, age, or ethnicity; delay between procedures). </w:t>
      </w:r>
    </w:p>
    <w:p w:rsidR="00D449EF" w:rsidRPr="00A27E28" w:rsidRDefault="00D449EF" w:rsidP="00252F67">
      <w:pPr>
        <w:spacing w:after="0" w:line="240" w:lineRule="auto"/>
        <w:rPr>
          <w:rFonts w:ascii="Times New Roman" w:hAnsi="Times New Roman" w:cs="Times New Roman"/>
          <w:sz w:val="24"/>
          <w:szCs w:val="24"/>
        </w:rPr>
      </w:pPr>
    </w:p>
    <w:p w:rsidR="00695BA6"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making decisions as to whether to publicise a facial composite or not, the police operator will ask the creating-witness to assess final composite quality. For this paradigm, following construction, each participant-witness rates their composite for likeness to their memory of the culprit. These ratings are compared to those provided by independent </w:t>
      </w:r>
      <w:r>
        <w:rPr>
          <w:rFonts w:ascii="Times New Roman" w:hAnsi="Times New Roman" w:cs="Times New Roman"/>
          <w:i/>
          <w:sz w:val="24"/>
          <w:szCs w:val="24"/>
        </w:rPr>
        <w:t>assessors</w:t>
      </w:r>
      <w:r>
        <w:rPr>
          <w:rFonts w:ascii="Times New Roman" w:hAnsi="Times New Roman" w:cs="Times New Roman"/>
          <w:sz w:val="24"/>
          <w:szCs w:val="24"/>
        </w:rPr>
        <w:t xml:space="preserve"> – highly familiar with the person the composite is supposed to depict, so as to provide a more objective recognisability measure. These ratings serve as a proxy for the more ecologically valid method of asking people familiar with the culprit to attempt to name the composite. However, assessor ratings correlate with naming rates suggesting they are essentially measuring the same construct </w:t>
      </w:r>
      <w:r w:rsidR="007C25DE">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2</w:t>
      </w:r>
      <w:r>
        <w:rPr>
          <w:rFonts w:ascii="Times New Roman" w:hAnsi="Times New Roman" w:cs="Times New Roman"/>
          <w:sz w:val="24"/>
          <w:szCs w:val="24"/>
        </w:rPr>
        <w:t>. They also positively correlate with adult, but not child participant-witness creator assessments</w:t>
      </w:r>
      <w:r w:rsidR="00DF03F1">
        <w:rPr>
          <w:rFonts w:ascii="Times New Roman" w:hAnsi="Times New Roman" w:cs="Times New Roman"/>
          <w:sz w:val="24"/>
          <w:szCs w:val="24"/>
        </w:rPr>
        <w:t xml:space="preserve"> of quality</w:t>
      </w:r>
      <w:r>
        <w:rPr>
          <w:rFonts w:ascii="Times New Roman" w:hAnsi="Times New Roman" w:cs="Times New Roman"/>
          <w:sz w:val="24"/>
          <w:szCs w:val="24"/>
        </w:rPr>
        <w:t xml:space="preserve"> </w:t>
      </w:r>
      <w:r>
        <w:rPr>
          <w:rFonts w:ascii="Times New Roman" w:hAnsi="Times New Roman" w:cs="Times New Roman"/>
          <w:sz w:val="24"/>
          <w:szCs w:val="24"/>
          <w:vertAlign w:val="superscript"/>
        </w:rPr>
        <w:t>8</w:t>
      </w:r>
      <w:r>
        <w:rPr>
          <w:rFonts w:ascii="Times New Roman" w:hAnsi="Times New Roman" w:cs="Times New Roman"/>
          <w:sz w:val="24"/>
          <w:szCs w:val="24"/>
        </w:rPr>
        <w:t>.</w:t>
      </w:r>
    </w:p>
    <w:p w:rsidR="00AF6BB9" w:rsidRPr="00A27E28" w:rsidRDefault="00AF6BB9" w:rsidP="00252F67">
      <w:pPr>
        <w:spacing w:after="0" w:line="240" w:lineRule="auto"/>
        <w:rPr>
          <w:rFonts w:ascii="Times New Roman" w:hAnsi="Times New Roman" w:cs="Times New Roman"/>
          <w:sz w:val="24"/>
          <w:szCs w:val="24"/>
        </w:rPr>
      </w:pPr>
    </w:p>
    <w:p w:rsidR="00AF6BB9"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summary, this paradigm employs an independent measures design. The first factor is participant role - participants are allocated to either the participant-witness composite creating group or the non-composite creating control group. The second factor is culprit presence - participants are presented with a culprit-present video line-up containing the culprit viewed in the original crime scene video, or a culprit-absent line-up in which the culprit is replaced by an additional foil. A third factor, if varied, is the delay between viewing the crime scene video and the line-up. The primary dependent variable is line-up accuracy. Within the participant-witness composite-creating group, a correlational design measures the relationship between </w:t>
      </w:r>
      <w:r w:rsidR="002521FE">
        <w:rPr>
          <w:rFonts w:ascii="Times New Roman" w:hAnsi="Times New Roman" w:cs="Times New Roman"/>
          <w:sz w:val="24"/>
          <w:szCs w:val="24"/>
        </w:rPr>
        <w:t xml:space="preserve">ratings of composite-culprit similarity provided by </w:t>
      </w:r>
      <w:r>
        <w:rPr>
          <w:rFonts w:ascii="Times New Roman" w:hAnsi="Times New Roman" w:cs="Times New Roman"/>
          <w:sz w:val="24"/>
          <w:szCs w:val="24"/>
        </w:rPr>
        <w:t>participant-witness</w:t>
      </w:r>
      <w:r w:rsidR="002521FE">
        <w:rPr>
          <w:rFonts w:ascii="Times New Roman" w:hAnsi="Times New Roman" w:cs="Times New Roman"/>
          <w:sz w:val="24"/>
          <w:szCs w:val="24"/>
        </w:rPr>
        <w:t>es and</w:t>
      </w:r>
      <w:r>
        <w:rPr>
          <w:rFonts w:ascii="Times New Roman" w:hAnsi="Times New Roman" w:cs="Times New Roman"/>
          <w:sz w:val="24"/>
          <w:szCs w:val="24"/>
        </w:rPr>
        <w:t xml:space="preserve"> independent assessor</w:t>
      </w:r>
      <w:r w:rsidR="002521FE">
        <w:rPr>
          <w:rFonts w:ascii="Times New Roman" w:hAnsi="Times New Roman" w:cs="Times New Roman"/>
          <w:sz w:val="24"/>
          <w:szCs w:val="24"/>
        </w:rPr>
        <w:t>s</w:t>
      </w:r>
      <w:ins w:id="27" w:author="Author" w:date="2015-06-01T11:17:00Z">
        <w:r w:rsidR="00383482">
          <w:rPr>
            <w:rFonts w:ascii="Times New Roman" w:hAnsi="Times New Roman" w:cs="Times New Roman"/>
            <w:sz w:val="24"/>
            <w:szCs w:val="24"/>
          </w:rPr>
          <w:t>, some of whom should be acquaintances of the culprit</w:t>
        </w:r>
      </w:ins>
      <w:r>
        <w:rPr>
          <w:rFonts w:ascii="Times New Roman" w:hAnsi="Times New Roman" w:cs="Times New Roman"/>
          <w:sz w:val="24"/>
          <w:szCs w:val="24"/>
        </w:rPr>
        <w:t>. The relationship between the composite-culprit similarity ratings and video line-up accuracy is also examined.</w:t>
      </w:r>
    </w:p>
    <w:p w:rsidR="00E95842" w:rsidRPr="00A27E28" w:rsidRDefault="00E95842" w:rsidP="00252F67">
      <w:pPr>
        <w:spacing w:after="0" w:line="240" w:lineRule="auto"/>
        <w:rPr>
          <w:rFonts w:ascii="Times New Roman" w:hAnsi="Times New Roman" w:cs="Times New Roman"/>
          <w:sz w:val="24"/>
          <w:szCs w:val="24"/>
        </w:rPr>
      </w:pPr>
    </w:p>
    <w:p w:rsidR="0086344C"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PROTOCOL:</w:t>
      </w:r>
      <w:r>
        <w:rPr>
          <w:rFonts w:ascii="Times New Roman" w:hAnsi="Times New Roman" w:cs="Times New Roman"/>
          <w:sz w:val="24"/>
          <w:szCs w:val="24"/>
        </w:rPr>
        <w:t xml:space="preserve"> Procedures involving human participants were approved by the University Research Ethics Committee of the University of Greenwich, following guidelines issued by the British Psychological Society</w:t>
      </w:r>
    </w:p>
    <w:p w:rsidR="0086344C" w:rsidRPr="00A27E28" w:rsidRDefault="0086344C" w:rsidP="00252F67">
      <w:pPr>
        <w:spacing w:after="0" w:line="240" w:lineRule="auto"/>
        <w:rPr>
          <w:rFonts w:ascii="Times New Roman" w:hAnsi="Times New Roman" w:cs="Times New Roman"/>
          <w:sz w:val="24"/>
          <w:szCs w:val="24"/>
        </w:rPr>
      </w:pPr>
    </w:p>
    <w:p w:rsidR="0086344C" w:rsidRPr="003D7BC2" w:rsidRDefault="004E7106" w:rsidP="004D7190">
      <w:pPr>
        <w:pStyle w:val="ListParagraph"/>
        <w:numPr>
          <w:ilvl w:val="0"/>
          <w:numId w:val="18"/>
        </w:numPr>
        <w:spacing w:after="0" w:line="240" w:lineRule="auto"/>
        <w:ind w:left="0" w:firstLine="0"/>
        <w:rPr>
          <w:rFonts w:ascii="Times New Roman" w:hAnsi="Times New Roman"/>
          <w:b/>
          <w:sz w:val="24"/>
          <w:szCs w:val="24"/>
        </w:rPr>
      </w:pPr>
      <w:r w:rsidRPr="003D7BC2">
        <w:rPr>
          <w:rFonts w:ascii="Times New Roman" w:hAnsi="Times New Roman"/>
          <w:b/>
          <w:sz w:val="24"/>
          <w:szCs w:val="24"/>
        </w:rPr>
        <w:t>Viewing of crime scene video depicting the ‘culprit’</w:t>
      </w:r>
    </w:p>
    <w:p w:rsidR="00D449EF" w:rsidRPr="00A27E28" w:rsidRDefault="00D449EF" w:rsidP="004D7190">
      <w:pPr>
        <w:pStyle w:val="ListParagraph"/>
        <w:spacing w:after="0" w:line="240" w:lineRule="auto"/>
        <w:ind w:left="0"/>
        <w:rPr>
          <w:rFonts w:ascii="Times New Roman" w:hAnsi="Times New Roman"/>
          <w:b/>
          <w:sz w:val="24"/>
          <w:szCs w:val="24"/>
        </w:rPr>
      </w:pPr>
    </w:p>
    <w:p w:rsidR="000719B5" w:rsidRPr="00A27E28" w:rsidRDefault="004E7106" w:rsidP="00625616">
      <w:pPr>
        <w:pStyle w:val="ListParagraph"/>
        <w:spacing w:after="0" w:line="240" w:lineRule="auto"/>
        <w:ind w:left="0"/>
        <w:rPr>
          <w:rFonts w:ascii="Times New Roman" w:hAnsi="Times New Roman"/>
          <w:sz w:val="24"/>
          <w:szCs w:val="24"/>
        </w:rPr>
      </w:pPr>
      <w:r>
        <w:rPr>
          <w:rFonts w:ascii="Times New Roman" w:hAnsi="Times New Roman"/>
          <w:sz w:val="24"/>
          <w:szCs w:val="24"/>
        </w:rPr>
        <w:lastRenderedPageBreak/>
        <w:t xml:space="preserve">1.1) Have the participant initial an information and consent form, to a study deceptively described as ‘Video Analysis’, but which lists their usual ethical rights as a research participant, and correctly states that they will view a video depicting a minor crime, and that outcomes of the study may assist future police investigations. </w:t>
      </w:r>
    </w:p>
    <w:p w:rsidR="000719B5" w:rsidRPr="00A27E28" w:rsidRDefault="000719B5" w:rsidP="004D7190">
      <w:pPr>
        <w:pStyle w:val="ListParagraph"/>
        <w:spacing w:after="0" w:line="240" w:lineRule="auto"/>
        <w:ind w:left="0"/>
        <w:rPr>
          <w:rFonts w:ascii="Times New Roman" w:hAnsi="Times New Roman"/>
          <w:sz w:val="24"/>
          <w:szCs w:val="24"/>
        </w:rPr>
      </w:pPr>
    </w:p>
    <w:p w:rsidR="000719B5" w:rsidRPr="00A27E28" w:rsidRDefault="004E7106" w:rsidP="004D7190">
      <w:pPr>
        <w:pStyle w:val="ListParagraph"/>
        <w:spacing w:after="0" w:line="240" w:lineRule="auto"/>
        <w:ind w:left="0"/>
        <w:rPr>
          <w:rFonts w:ascii="Times New Roman" w:hAnsi="Times New Roman"/>
          <w:sz w:val="24"/>
          <w:szCs w:val="24"/>
        </w:rPr>
      </w:pPr>
      <w:r w:rsidRPr="004E7106">
        <w:rPr>
          <w:rFonts w:ascii="Times New Roman" w:hAnsi="Times New Roman"/>
          <w:sz w:val="24"/>
          <w:szCs w:val="24"/>
        </w:rPr>
        <w:t xml:space="preserve">1.2) </w:t>
      </w:r>
      <w:r>
        <w:rPr>
          <w:rFonts w:ascii="Times New Roman" w:hAnsi="Times New Roman"/>
          <w:sz w:val="24"/>
          <w:szCs w:val="24"/>
        </w:rPr>
        <w:t xml:space="preserve">Have the participant provide an anonymous personal code, and demographic data of their age, gender, and ethnicity. </w:t>
      </w:r>
    </w:p>
    <w:p w:rsidR="00371061" w:rsidRPr="00A27E28" w:rsidRDefault="00371061" w:rsidP="004D7190">
      <w:pPr>
        <w:pStyle w:val="ListParagraph"/>
        <w:spacing w:after="0" w:line="240" w:lineRule="auto"/>
        <w:ind w:left="0"/>
        <w:rPr>
          <w:rFonts w:ascii="Times New Roman" w:hAnsi="Times New Roman"/>
          <w:sz w:val="24"/>
          <w:szCs w:val="24"/>
        </w:rPr>
      </w:pPr>
    </w:p>
    <w:p w:rsidR="000719B5" w:rsidRPr="00A27E28" w:rsidRDefault="004E7106" w:rsidP="00731BAF">
      <w:pPr>
        <w:pStyle w:val="ListParagraph"/>
        <w:spacing w:after="0" w:line="240" w:lineRule="auto"/>
        <w:ind w:left="0"/>
        <w:rPr>
          <w:rFonts w:ascii="Times New Roman" w:hAnsi="Times New Roman"/>
          <w:sz w:val="24"/>
          <w:szCs w:val="24"/>
          <w:highlight w:val="yellow"/>
        </w:rPr>
      </w:pPr>
      <w:r w:rsidRPr="00C721B1">
        <w:rPr>
          <w:rFonts w:ascii="Times New Roman" w:hAnsi="Times New Roman"/>
          <w:sz w:val="24"/>
          <w:szCs w:val="24"/>
          <w:highlight w:val="yellow"/>
        </w:rPr>
        <w:t xml:space="preserve">1.3) </w:t>
      </w:r>
      <w:r w:rsidR="0093745E" w:rsidRPr="00C721B1">
        <w:rPr>
          <w:rFonts w:ascii="Times New Roman" w:hAnsi="Times New Roman"/>
          <w:sz w:val="24"/>
          <w:szCs w:val="24"/>
          <w:highlight w:val="yellow"/>
        </w:rPr>
        <w:t xml:space="preserve"> </w:t>
      </w:r>
      <w:r>
        <w:rPr>
          <w:rFonts w:ascii="Times New Roman" w:hAnsi="Times New Roman"/>
          <w:sz w:val="24"/>
          <w:szCs w:val="24"/>
          <w:highlight w:val="yellow"/>
        </w:rPr>
        <w:t xml:space="preserve">Have the participant view a randomly selected video clip </w:t>
      </w:r>
      <w:r w:rsidR="00BE46E7">
        <w:rPr>
          <w:rFonts w:ascii="Times New Roman" w:hAnsi="Times New Roman"/>
          <w:sz w:val="24"/>
          <w:szCs w:val="24"/>
          <w:highlight w:val="yellow"/>
        </w:rPr>
        <w:t xml:space="preserve">on a laptop </w:t>
      </w:r>
      <w:r>
        <w:rPr>
          <w:rFonts w:ascii="Times New Roman" w:hAnsi="Times New Roman"/>
          <w:sz w:val="24"/>
          <w:szCs w:val="24"/>
          <w:highlight w:val="yellow"/>
        </w:rPr>
        <w:t xml:space="preserve">from a pool of videos of different actors, depicting good full body views and close-ups of the front and both sides of the face of the actor playing the part of a ‘culprit’ committing a minor crime (see Figure 1a and 1b for example stills from the video). </w:t>
      </w:r>
    </w:p>
    <w:p w:rsidR="000719B5" w:rsidRPr="00A27E28" w:rsidRDefault="000719B5" w:rsidP="004D7190">
      <w:pPr>
        <w:pStyle w:val="ListParagraph"/>
        <w:spacing w:after="0" w:line="240" w:lineRule="auto"/>
        <w:ind w:left="0"/>
        <w:rPr>
          <w:rFonts w:ascii="Times New Roman" w:hAnsi="Times New Roman"/>
          <w:sz w:val="24"/>
          <w:szCs w:val="24"/>
          <w:highlight w:val="yellow"/>
        </w:rPr>
      </w:pPr>
    </w:p>
    <w:p w:rsidR="000719B5" w:rsidRPr="00A27E28" w:rsidRDefault="004E7106" w:rsidP="00FD3DB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(Figure 1a and 1b about here)</w:t>
      </w:r>
    </w:p>
    <w:p w:rsidR="000719B5" w:rsidRPr="00A27E28" w:rsidRDefault="000719B5" w:rsidP="00731BAF">
      <w:pPr>
        <w:pStyle w:val="ListParagraph"/>
        <w:spacing w:after="0" w:line="240" w:lineRule="auto"/>
        <w:ind w:left="0"/>
        <w:rPr>
          <w:rFonts w:ascii="Times New Roman" w:hAnsi="Times New Roman"/>
          <w:sz w:val="24"/>
          <w:szCs w:val="24"/>
          <w:highlight w:val="yellow"/>
        </w:rPr>
      </w:pPr>
    </w:p>
    <w:p w:rsidR="00184915" w:rsidRPr="00C721B1" w:rsidRDefault="004E7106">
      <w:pPr>
        <w:spacing w:after="0" w:line="240" w:lineRule="auto"/>
        <w:rPr>
          <w:rFonts w:ascii="Times New Roman" w:hAnsi="Times New Roman" w:cs="Times New Roman"/>
          <w:sz w:val="24"/>
          <w:szCs w:val="24"/>
        </w:rPr>
      </w:pPr>
      <w:r w:rsidRPr="004E7106">
        <w:rPr>
          <w:rFonts w:ascii="Times New Roman" w:hAnsi="Times New Roman" w:cs="Times New Roman"/>
          <w:sz w:val="24"/>
          <w:szCs w:val="24"/>
        </w:rPr>
        <w:t xml:space="preserve">1.4) </w:t>
      </w:r>
      <w:r w:rsidR="00626858">
        <w:rPr>
          <w:rFonts w:ascii="Times New Roman" w:hAnsi="Times New Roman" w:cs="Times New Roman"/>
          <w:sz w:val="24"/>
          <w:szCs w:val="24"/>
        </w:rPr>
        <w:t xml:space="preserve">Ask </w:t>
      </w:r>
      <w:r>
        <w:rPr>
          <w:rFonts w:ascii="Times New Roman" w:hAnsi="Times New Roman" w:cs="Times New Roman"/>
          <w:sz w:val="24"/>
          <w:szCs w:val="24"/>
        </w:rPr>
        <w:t>the participant</w:t>
      </w:r>
      <w:r w:rsidR="00626858">
        <w:rPr>
          <w:rFonts w:ascii="Times New Roman" w:hAnsi="Times New Roman" w:cs="Times New Roman"/>
          <w:sz w:val="24"/>
          <w:szCs w:val="24"/>
        </w:rPr>
        <w:t xml:space="preserve"> whether they are</w:t>
      </w:r>
      <w:r>
        <w:rPr>
          <w:rFonts w:ascii="Times New Roman" w:hAnsi="Times New Roman" w:cs="Times New Roman"/>
          <w:sz w:val="24"/>
          <w:szCs w:val="24"/>
        </w:rPr>
        <w:t xml:space="preserve"> unfamiliar with the culprit-</w:t>
      </w:r>
      <w:r w:rsidRPr="00C721B1">
        <w:rPr>
          <w:rFonts w:ascii="Times New Roman" w:hAnsi="Times New Roman" w:cs="Times New Roman"/>
          <w:sz w:val="24"/>
          <w:szCs w:val="24"/>
        </w:rPr>
        <w:t>actor (yes/no)?</w:t>
      </w:r>
    </w:p>
    <w:p w:rsidR="00184915" w:rsidRPr="00C721B1" w:rsidRDefault="00184915">
      <w:pPr>
        <w:spacing w:after="0" w:line="240" w:lineRule="auto"/>
        <w:rPr>
          <w:rFonts w:ascii="Times New Roman" w:hAnsi="Times New Roman" w:cs="Times New Roman"/>
          <w:sz w:val="24"/>
          <w:szCs w:val="24"/>
        </w:rPr>
      </w:pPr>
    </w:p>
    <w:p w:rsidR="00731BAF" w:rsidRPr="00C721B1" w:rsidRDefault="004E7106" w:rsidP="00731BAF">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Note: If familiar with the culprit-actor, the participant views a different culprit video.</w:t>
      </w:r>
    </w:p>
    <w:p w:rsidR="00184915" w:rsidRPr="00C721B1" w:rsidRDefault="00184915">
      <w:pPr>
        <w:spacing w:after="0" w:line="240" w:lineRule="auto"/>
        <w:rPr>
          <w:rFonts w:ascii="Times New Roman" w:hAnsi="Times New Roman" w:cs="Times New Roman"/>
          <w:sz w:val="24"/>
          <w:szCs w:val="24"/>
        </w:rPr>
      </w:pPr>
    </w:p>
    <w:p w:rsidR="00731BAF" w:rsidRPr="00C721B1" w:rsidRDefault="004E7106" w:rsidP="00625616">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 xml:space="preserve">1.5) Have the participant provide a verbal description of the culprit’s approximate age, gender, ethnicity and clothing. </w:t>
      </w:r>
    </w:p>
    <w:p w:rsidR="00731BAF" w:rsidRPr="00C721B1" w:rsidRDefault="00731BAF" w:rsidP="00731BAF">
      <w:pPr>
        <w:pStyle w:val="ListParagraph"/>
        <w:spacing w:after="0" w:line="240" w:lineRule="auto"/>
        <w:ind w:left="0"/>
        <w:rPr>
          <w:rFonts w:ascii="Times New Roman" w:hAnsi="Times New Roman"/>
          <w:sz w:val="24"/>
          <w:szCs w:val="24"/>
        </w:rPr>
      </w:pPr>
    </w:p>
    <w:p w:rsidR="00731BAF" w:rsidRPr="00C721B1" w:rsidRDefault="004E7106" w:rsidP="00625616">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 xml:space="preserve">1.6) Have the participant provide a verbal rating of prospective confidence in being able to recognize the culprit (0%: no confidence to 100%: </w:t>
      </w:r>
      <w:proofErr w:type="gramStart"/>
      <w:r w:rsidRPr="00C721B1">
        <w:rPr>
          <w:rFonts w:ascii="Times New Roman" w:hAnsi="Times New Roman"/>
          <w:sz w:val="24"/>
          <w:szCs w:val="24"/>
        </w:rPr>
        <w:t>absolutely certain</w:t>
      </w:r>
      <w:proofErr w:type="gramEnd"/>
      <w:r w:rsidRPr="00C721B1">
        <w:rPr>
          <w:rFonts w:ascii="Times New Roman" w:hAnsi="Times New Roman"/>
          <w:sz w:val="24"/>
          <w:szCs w:val="24"/>
        </w:rPr>
        <w:t>).</w:t>
      </w:r>
    </w:p>
    <w:p w:rsidR="000719B5" w:rsidRPr="00626858" w:rsidRDefault="000719B5" w:rsidP="00731BAF">
      <w:pPr>
        <w:pStyle w:val="ListParagraph"/>
        <w:spacing w:after="0" w:line="240" w:lineRule="auto"/>
        <w:ind w:left="0"/>
        <w:rPr>
          <w:rFonts w:ascii="Times New Roman" w:hAnsi="Times New Roman"/>
          <w:sz w:val="24"/>
          <w:szCs w:val="24"/>
        </w:rPr>
      </w:pPr>
    </w:p>
    <w:p w:rsidR="005B2DAE" w:rsidRDefault="00BE46E7" w:rsidP="00626858">
      <w:pPr>
        <w:pStyle w:val="ListParagraph"/>
        <w:spacing w:after="0" w:line="240" w:lineRule="auto"/>
        <w:ind w:left="0"/>
        <w:rPr>
          <w:rFonts w:ascii="Times New Roman" w:hAnsi="Times New Roman"/>
          <w:sz w:val="24"/>
          <w:szCs w:val="24"/>
        </w:rPr>
      </w:pPr>
      <w:r w:rsidRPr="00626858">
        <w:rPr>
          <w:rFonts w:ascii="Times New Roman" w:hAnsi="Times New Roman"/>
          <w:sz w:val="24"/>
          <w:szCs w:val="24"/>
        </w:rPr>
        <w:t>1.7) Randomly allocate the</w:t>
      </w:r>
      <w:r w:rsidR="004E7106" w:rsidRPr="00C721B1">
        <w:rPr>
          <w:rFonts w:ascii="Times New Roman" w:hAnsi="Times New Roman"/>
          <w:sz w:val="24"/>
          <w:szCs w:val="24"/>
        </w:rPr>
        <w:t xml:space="preserve"> participant to experimental condition (participant-</w:t>
      </w:r>
      <w:r w:rsidR="004E7106" w:rsidRPr="00BE46E7">
        <w:rPr>
          <w:rFonts w:ascii="Times New Roman" w:hAnsi="Times New Roman"/>
          <w:sz w:val="24"/>
          <w:szCs w:val="24"/>
        </w:rPr>
        <w:t>witness vs. control)</w:t>
      </w:r>
      <w:r w:rsidRPr="00BE46E7">
        <w:rPr>
          <w:rFonts w:ascii="Times New Roman" w:hAnsi="Times New Roman"/>
          <w:sz w:val="24"/>
          <w:szCs w:val="24"/>
        </w:rPr>
        <w:t xml:space="preserve">, </w:t>
      </w:r>
      <w:r w:rsidR="00284983">
        <w:rPr>
          <w:rFonts w:ascii="Times New Roman" w:hAnsi="Times New Roman"/>
          <w:sz w:val="24"/>
          <w:szCs w:val="24"/>
        </w:rPr>
        <w:t>and ensure</w:t>
      </w:r>
      <w:r w:rsidRPr="00BE46E7">
        <w:rPr>
          <w:rFonts w:ascii="Times New Roman" w:hAnsi="Times New Roman"/>
          <w:sz w:val="24"/>
          <w:szCs w:val="24"/>
        </w:rPr>
        <w:t xml:space="preserve"> that c</w:t>
      </w:r>
      <w:r w:rsidR="004E7106" w:rsidRPr="00BE46E7">
        <w:rPr>
          <w:rFonts w:ascii="Times New Roman" w:hAnsi="Times New Roman"/>
          <w:sz w:val="24"/>
          <w:szCs w:val="24"/>
        </w:rPr>
        <w:t>omposite creating participant-witnesses participate in Stages 2 and 7 below; controls in Stage 7 only.</w:t>
      </w:r>
      <w:r w:rsidR="004E7106">
        <w:rPr>
          <w:rFonts w:ascii="Times New Roman" w:hAnsi="Times New Roman"/>
          <w:sz w:val="24"/>
          <w:szCs w:val="24"/>
        </w:rPr>
        <w:t xml:space="preserve"> </w:t>
      </w:r>
      <w:ins w:id="28" w:author="Author" w:date="2015-05-28T16:52:00Z">
        <w:r w:rsidR="00214C6A">
          <w:rPr>
            <w:rFonts w:ascii="Times New Roman" w:hAnsi="Times New Roman"/>
            <w:sz w:val="24"/>
            <w:szCs w:val="24"/>
          </w:rPr>
          <w:t xml:space="preserve">The </w:t>
        </w:r>
        <w:r w:rsidR="00986263">
          <w:rPr>
            <w:rFonts w:ascii="Times New Roman" w:hAnsi="Times New Roman"/>
            <w:sz w:val="24"/>
            <w:szCs w:val="24"/>
          </w:rPr>
          <w:t xml:space="preserve">mean </w:t>
        </w:r>
        <w:r w:rsidR="00214C6A">
          <w:rPr>
            <w:rFonts w:ascii="Times New Roman" w:hAnsi="Times New Roman"/>
            <w:sz w:val="24"/>
            <w:szCs w:val="24"/>
          </w:rPr>
          <w:t xml:space="preserve">delay from Stage 1 to Stage </w:t>
        </w:r>
        <w:r w:rsidR="00986263">
          <w:rPr>
            <w:rFonts w:ascii="Times New Roman" w:hAnsi="Times New Roman"/>
            <w:sz w:val="24"/>
            <w:szCs w:val="24"/>
          </w:rPr>
          <w:t>7 should be equal for all participant groups.</w:t>
        </w:r>
      </w:ins>
    </w:p>
    <w:p w:rsidR="00626858" w:rsidRDefault="00626858" w:rsidP="00626858">
      <w:pPr>
        <w:pStyle w:val="ListParagraph"/>
        <w:spacing w:after="0" w:line="240" w:lineRule="auto"/>
        <w:ind w:left="0"/>
        <w:rPr>
          <w:rFonts w:ascii="Times New Roman" w:hAnsi="Times New Roman"/>
          <w:sz w:val="24"/>
          <w:szCs w:val="24"/>
        </w:rPr>
      </w:pPr>
    </w:p>
    <w:p w:rsidR="005B2DAE" w:rsidRDefault="004E7106" w:rsidP="00626858">
      <w:pPr>
        <w:pStyle w:val="ListParagraph"/>
        <w:spacing w:after="0" w:line="240" w:lineRule="auto"/>
        <w:ind w:left="0"/>
        <w:rPr>
          <w:rFonts w:ascii="Times New Roman" w:hAnsi="Times New Roman"/>
          <w:b/>
          <w:sz w:val="24"/>
          <w:szCs w:val="24"/>
        </w:rPr>
      </w:pPr>
      <w:r w:rsidRPr="0092624F">
        <w:rPr>
          <w:rFonts w:ascii="Times New Roman" w:hAnsi="Times New Roman"/>
          <w:b/>
          <w:sz w:val="24"/>
          <w:szCs w:val="24"/>
          <w:highlight w:val="yellow"/>
        </w:rPr>
        <w:t xml:space="preserve">2. Participant-witness creation of a facial composite with the assistance of an operator </w:t>
      </w:r>
      <w:del w:id="29" w:author="Author" w:date="2015-05-28T16:55:00Z">
        <w:r w:rsidRPr="0092624F" w:rsidDel="00986263">
          <w:rPr>
            <w:rFonts w:ascii="Times New Roman" w:hAnsi="Times New Roman"/>
            <w:b/>
            <w:sz w:val="24"/>
            <w:szCs w:val="24"/>
            <w:highlight w:val="yellow"/>
          </w:rPr>
          <w:delText>following a delay of at least 24 hours</w:delText>
        </w:r>
      </w:del>
    </w:p>
    <w:p w:rsidR="004D7190" w:rsidRPr="00A27E28" w:rsidRDefault="004D7190" w:rsidP="004D7190">
      <w:pPr>
        <w:pStyle w:val="ListParagraph"/>
        <w:spacing w:after="0" w:line="240" w:lineRule="auto"/>
        <w:ind w:left="0"/>
        <w:rPr>
          <w:rFonts w:ascii="Times New Roman" w:hAnsi="Times New Roman"/>
          <w:b/>
          <w:sz w:val="24"/>
          <w:szCs w:val="24"/>
        </w:rPr>
      </w:pPr>
    </w:p>
    <w:p w:rsidR="00B51495" w:rsidRDefault="00B51495" w:rsidP="004D7190">
      <w:pPr>
        <w:spacing w:after="0" w:line="240" w:lineRule="auto"/>
        <w:rPr>
          <w:rFonts w:ascii="Times New Roman" w:hAnsi="Times New Roman" w:cs="Times New Roman"/>
          <w:sz w:val="24"/>
          <w:szCs w:val="24"/>
        </w:rPr>
      </w:pPr>
      <w:r>
        <w:rPr>
          <w:rFonts w:ascii="Times New Roman" w:hAnsi="Times New Roman" w:cs="Times New Roman"/>
          <w:sz w:val="24"/>
          <w:szCs w:val="24"/>
        </w:rPr>
        <w:t>Note: This section of the protocol has been optimized for the holistic facial composite system, EFIT-V, but can be adapted for other software.</w:t>
      </w:r>
    </w:p>
    <w:p w:rsidR="00B51495" w:rsidRDefault="00B51495" w:rsidP="004D7190">
      <w:pPr>
        <w:spacing w:after="0" w:line="240" w:lineRule="auto"/>
        <w:rPr>
          <w:rFonts w:ascii="Times New Roman" w:hAnsi="Times New Roman" w:cs="Times New Roman"/>
          <w:sz w:val="24"/>
          <w:szCs w:val="24"/>
        </w:rPr>
      </w:pPr>
    </w:p>
    <w:p w:rsidR="004D7190" w:rsidRPr="00DD2385" w:rsidRDefault="004E7106" w:rsidP="004D7190">
      <w:pPr>
        <w:spacing w:after="0" w:line="240" w:lineRule="auto"/>
        <w:rPr>
          <w:rFonts w:ascii="Times New Roman" w:hAnsi="Times New Roman" w:cs="Times New Roman"/>
          <w:sz w:val="24"/>
          <w:szCs w:val="24"/>
        </w:rPr>
      </w:pPr>
      <w:r w:rsidRPr="00DD2385">
        <w:rPr>
          <w:rFonts w:ascii="Times New Roman" w:hAnsi="Times New Roman" w:cs="Times New Roman"/>
          <w:sz w:val="24"/>
          <w:szCs w:val="24"/>
        </w:rPr>
        <w:t xml:space="preserve">2.1) </w:t>
      </w:r>
      <w:proofErr w:type="gramStart"/>
      <w:r w:rsidRPr="00DD2385">
        <w:rPr>
          <w:rFonts w:ascii="Times New Roman" w:hAnsi="Times New Roman" w:cs="Times New Roman"/>
          <w:sz w:val="24"/>
          <w:szCs w:val="24"/>
        </w:rPr>
        <w:t>Have</w:t>
      </w:r>
      <w:proofErr w:type="gramEnd"/>
      <w:r w:rsidRPr="00DD2385">
        <w:rPr>
          <w:rFonts w:ascii="Times New Roman" w:hAnsi="Times New Roman" w:cs="Times New Roman"/>
          <w:sz w:val="24"/>
          <w:szCs w:val="24"/>
        </w:rPr>
        <w:t xml:space="preserve"> the trained composite system operator inform the composite-creating participant-witness that they will be creating a facial composite. </w:t>
      </w:r>
    </w:p>
    <w:p w:rsidR="00804CD3" w:rsidRPr="00DD2385" w:rsidRDefault="00804CD3" w:rsidP="004D7190">
      <w:pPr>
        <w:spacing w:after="0" w:line="240" w:lineRule="auto"/>
        <w:rPr>
          <w:rFonts w:ascii="Times New Roman" w:hAnsi="Times New Roman" w:cs="Times New Roman"/>
          <w:sz w:val="24"/>
          <w:szCs w:val="24"/>
        </w:rPr>
      </w:pPr>
    </w:p>
    <w:p w:rsidR="005B2DAE" w:rsidRPr="00626858" w:rsidRDefault="004E7106" w:rsidP="00626858">
      <w:pPr>
        <w:pStyle w:val="ListParagraph"/>
        <w:spacing w:after="0" w:line="240" w:lineRule="auto"/>
        <w:ind w:left="0"/>
        <w:contextualSpacing/>
        <w:rPr>
          <w:rFonts w:ascii="Times New Roman" w:eastAsiaTheme="minorEastAsia" w:hAnsi="Times New Roman"/>
          <w:sz w:val="24"/>
          <w:szCs w:val="24"/>
          <w:lang w:val="en-GB" w:eastAsia="en-GB"/>
        </w:rPr>
      </w:pPr>
      <w:r w:rsidRPr="00DD2385">
        <w:rPr>
          <w:rFonts w:ascii="Times New Roman" w:hAnsi="Times New Roman"/>
          <w:sz w:val="24"/>
          <w:szCs w:val="24"/>
        </w:rPr>
        <w:t xml:space="preserve">2.2) </w:t>
      </w:r>
      <w:r w:rsidR="0093745E" w:rsidRPr="00DD2385">
        <w:rPr>
          <w:rFonts w:ascii="Times New Roman" w:hAnsi="Times New Roman"/>
          <w:sz w:val="24"/>
          <w:szCs w:val="24"/>
        </w:rPr>
        <w:t xml:space="preserve">Have the operator ask the participant-witness </w:t>
      </w:r>
      <w:r w:rsidR="0093745E" w:rsidRPr="00626858">
        <w:rPr>
          <w:rFonts w:ascii="Times New Roman" w:eastAsiaTheme="minorEastAsia" w:hAnsi="Times New Roman"/>
          <w:sz w:val="24"/>
          <w:szCs w:val="24"/>
          <w:lang w:val="en-GB" w:eastAsia="en-GB"/>
        </w:rPr>
        <w:t xml:space="preserve">how confident </w:t>
      </w:r>
      <w:r w:rsidR="00626858">
        <w:rPr>
          <w:rFonts w:ascii="Times New Roman" w:eastAsiaTheme="minorEastAsia" w:hAnsi="Times New Roman"/>
          <w:sz w:val="24"/>
          <w:szCs w:val="24"/>
          <w:lang w:val="en-GB" w:eastAsia="en-GB"/>
        </w:rPr>
        <w:t xml:space="preserve">they </w:t>
      </w:r>
      <w:r w:rsidR="0093745E" w:rsidRPr="00626858">
        <w:rPr>
          <w:rFonts w:ascii="Times New Roman" w:eastAsiaTheme="minorEastAsia" w:hAnsi="Times New Roman"/>
          <w:sz w:val="24"/>
          <w:szCs w:val="24"/>
          <w:lang w:val="en-GB" w:eastAsia="en-GB"/>
        </w:rPr>
        <w:t xml:space="preserve">are that </w:t>
      </w:r>
      <w:r w:rsidR="00626858">
        <w:rPr>
          <w:rFonts w:ascii="Times New Roman" w:eastAsiaTheme="minorEastAsia" w:hAnsi="Times New Roman"/>
          <w:sz w:val="24"/>
          <w:szCs w:val="24"/>
          <w:lang w:val="en-GB" w:eastAsia="en-GB"/>
        </w:rPr>
        <w:t xml:space="preserve">they </w:t>
      </w:r>
      <w:r w:rsidR="0093745E" w:rsidRPr="00626858">
        <w:rPr>
          <w:rFonts w:ascii="Times New Roman" w:eastAsiaTheme="minorEastAsia" w:hAnsi="Times New Roman"/>
          <w:sz w:val="24"/>
          <w:szCs w:val="24"/>
          <w:lang w:val="en-GB" w:eastAsia="en-GB"/>
        </w:rPr>
        <w:t>could recognize the culprit again (0% = not at all confident to 100% = highly confident)</w:t>
      </w:r>
      <w:r w:rsidR="00B731AC">
        <w:rPr>
          <w:rFonts w:ascii="Times New Roman" w:eastAsiaTheme="minorEastAsia" w:hAnsi="Times New Roman"/>
          <w:sz w:val="24"/>
          <w:szCs w:val="24"/>
          <w:lang w:val="en-GB" w:eastAsia="en-GB"/>
        </w:rPr>
        <w:t>.</w:t>
      </w:r>
    </w:p>
    <w:p w:rsidR="005B2DAE" w:rsidRPr="00DD2385" w:rsidRDefault="005B2DAE" w:rsidP="00626858">
      <w:pPr>
        <w:pStyle w:val="ListParagraph"/>
        <w:spacing w:after="0" w:line="240" w:lineRule="auto"/>
        <w:ind w:left="0"/>
        <w:contextualSpacing/>
        <w:rPr>
          <w:rFonts w:ascii="Times New Roman" w:hAnsi="Times New Roman"/>
          <w:sz w:val="24"/>
          <w:szCs w:val="24"/>
        </w:rPr>
      </w:pPr>
    </w:p>
    <w:p w:rsidR="005B2DAE" w:rsidRPr="00626858" w:rsidRDefault="00BE46E7" w:rsidP="00626858">
      <w:pPr>
        <w:spacing w:after="0" w:line="240" w:lineRule="auto"/>
        <w:contextualSpacing/>
        <w:rPr>
          <w:rFonts w:ascii="Times New Roman" w:hAnsi="Times New Roman"/>
          <w:sz w:val="24"/>
          <w:szCs w:val="24"/>
        </w:rPr>
      </w:pPr>
      <w:r w:rsidRPr="00DD2385">
        <w:rPr>
          <w:rFonts w:ascii="Times New Roman" w:hAnsi="Times New Roman" w:cs="Times New Roman"/>
          <w:sz w:val="24"/>
          <w:szCs w:val="24"/>
        </w:rPr>
        <w:t xml:space="preserve">2.3) </w:t>
      </w:r>
      <w:r w:rsidR="0093745E" w:rsidRPr="00626858">
        <w:rPr>
          <w:rFonts w:ascii="Times New Roman" w:hAnsi="Times New Roman" w:cs="Times New Roman"/>
          <w:sz w:val="24"/>
          <w:szCs w:val="24"/>
        </w:rPr>
        <w:t xml:space="preserve">Have the operator ask the participant-witness </w:t>
      </w:r>
      <w:r w:rsidR="004E7106" w:rsidRPr="00DD2385">
        <w:rPr>
          <w:rFonts w:ascii="Times New Roman" w:hAnsi="Times New Roman" w:cs="Times New Roman"/>
          <w:sz w:val="24"/>
          <w:szCs w:val="24"/>
        </w:rPr>
        <w:t>h</w:t>
      </w:r>
      <w:r w:rsidR="0093745E" w:rsidRPr="00626858">
        <w:rPr>
          <w:rFonts w:ascii="Times New Roman" w:hAnsi="Times New Roman" w:cs="Times New Roman"/>
          <w:sz w:val="24"/>
          <w:szCs w:val="24"/>
        </w:rPr>
        <w:t xml:space="preserve">ow confident </w:t>
      </w:r>
      <w:r w:rsidR="00626858">
        <w:rPr>
          <w:rFonts w:ascii="Times New Roman" w:hAnsi="Times New Roman" w:cs="Times New Roman"/>
          <w:sz w:val="24"/>
          <w:szCs w:val="24"/>
        </w:rPr>
        <w:t xml:space="preserve">they </w:t>
      </w:r>
      <w:r w:rsidR="0093745E" w:rsidRPr="00626858">
        <w:rPr>
          <w:rFonts w:ascii="Times New Roman" w:hAnsi="Times New Roman" w:cs="Times New Roman"/>
          <w:sz w:val="24"/>
          <w:szCs w:val="24"/>
        </w:rPr>
        <w:t xml:space="preserve">are that </w:t>
      </w:r>
      <w:r w:rsidR="00626858">
        <w:rPr>
          <w:rFonts w:ascii="Times New Roman" w:hAnsi="Times New Roman" w:cs="Times New Roman"/>
          <w:sz w:val="24"/>
          <w:szCs w:val="24"/>
        </w:rPr>
        <w:t xml:space="preserve">they </w:t>
      </w:r>
      <w:r w:rsidR="0093745E" w:rsidRPr="00626858">
        <w:rPr>
          <w:rFonts w:ascii="Times New Roman" w:hAnsi="Times New Roman" w:cs="Times New Roman"/>
          <w:sz w:val="24"/>
          <w:szCs w:val="24"/>
        </w:rPr>
        <w:t>could construct a facial composite of the culprit (0% = not at all confident to 100% = highly confident</w:t>
      </w:r>
      <w:r w:rsidR="004E7106" w:rsidRPr="00DD2385">
        <w:rPr>
          <w:rFonts w:ascii="Times New Roman" w:hAnsi="Times New Roman" w:cs="Times New Roman"/>
          <w:sz w:val="24"/>
          <w:szCs w:val="24"/>
        </w:rPr>
        <w:t>)</w:t>
      </w:r>
      <w:r w:rsidR="00B731AC">
        <w:rPr>
          <w:rFonts w:ascii="Times New Roman" w:hAnsi="Times New Roman" w:cs="Times New Roman"/>
          <w:sz w:val="24"/>
          <w:szCs w:val="24"/>
        </w:rPr>
        <w:t>.</w:t>
      </w:r>
    </w:p>
    <w:p w:rsidR="002B3BED" w:rsidRPr="00DD2385" w:rsidRDefault="002B3BED" w:rsidP="004D7190">
      <w:pPr>
        <w:pStyle w:val="ListParagraph"/>
        <w:spacing w:after="0" w:line="240" w:lineRule="auto"/>
        <w:ind w:left="0"/>
        <w:contextualSpacing/>
        <w:rPr>
          <w:rFonts w:ascii="Times New Roman" w:hAnsi="Times New Roman"/>
          <w:sz w:val="24"/>
          <w:szCs w:val="24"/>
        </w:rPr>
      </w:pPr>
    </w:p>
    <w:p w:rsidR="00804CD3" w:rsidRPr="00626858" w:rsidRDefault="004E7106">
      <w:pPr>
        <w:spacing w:after="0" w:line="240" w:lineRule="auto"/>
        <w:contextualSpacing/>
        <w:rPr>
          <w:rFonts w:ascii="Times New Roman" w:hAnsi="Times New Roman" w:cs="Times New Roman"/>
          <w:sz w:val="24"/>
          <w:szCs w:val="24"/>
        </w:rPr>
      </w:pPr>
      <w:r w:rsidRPr="00626858">
        <w:rPr>
          <w:rFonts w:ascii="Times New Roman" w:hAnsi="Times New Roman" w:cs="Times New Roman"/>
          <w:sz w:val="24"/>
          <w:szCs w:val="24"/>
        </w:rPr>
        <w:t>2.</w:t>
      </w:r>
      <w:r w:rsidR="00BE46E7" w:rsidRPr="00626858">
        <w:rPr>
          <w:rFonts w:ascii="Times New Roman" w:hAnsi="Times New Roman" w:cs="Times New Roman"/>
          <w:sz w:val="24"/>
          <w:szCs w:val="24"/>
        </w:rPr>
        <w:t>4</w:t>
      </w:r>
      <w:r w:rsidRPr="00626858">
        <w:rPr>
          <w:rFonts w:ascii="Times New Roman" w:hAnsi="Times New Roman" w:cs="Times New Roman"/>
          <w:sz w:val="24"/>
          <w:szCs w:val="24"/>
        </w:rPr>
        <w:t xml:space="preserve">) </w:t>
      </w:r>
      <w:proofErr w:type="gramStart"/>
      <w:r w:rsidRPr="00626858">
        <w:rPr>
          <w:rFonts w:ascii="Times New Roman" w:hAnsi="Times New Roman" w:cs="Times New Roman"/>
          <w:sz w:val="24"/>
          <w:szCs w:val="24"/>
        </w:rPr>
        <w:t>Have</w:t>
      </w:r>
      <w:proofErr w:type="gramEnd"/>
      <w:r w:rsidRPr="00626858">
        <w:rPr>
          <w:rFonts w:ascii="Times New Roman" w:hAnsi="Times New Roman" w:cs="Times New Roman"/>
          <w:sz w:val="24"/>
          <w:szCs w:val="24"/>
        </w:rPr>
        <w:t xml:space="preserve"> the operator ask the participant-witness for permission to </w:t>
      </w:r>
      <w:r w:rsidR="00DF03F1" w:rsidRPr="00626858">
        <w:rPr>
          <w:rFonts w:ascii="Times New Roman" w:hAnsi="Times New Roman" w:cs="Times New Roman"/>
          <w:sz w:val="24"/>
          <w:szCs w:val="24"/>
        </w:rPr>
        <w:t xml:space="preserve">audio </w:t>
      </w:r>
      <w:r w:rsidRPr="00626858">
        <w:rPr>
          <w:rFonts w:ascii="Times New Roman" w:hAnsi="Times New Roman" w:cs="Times New Roman"/>
          <w:sz w:val="24"/>
          <w:szCs w:val="24"/>
        </w:rPr>
        <w:t>record the session</w:t>
      </w:r>
      <w:r w:rsidR="0093745E" w:rsidRPr="00626858">
        <w:rPr>
          <w:rFonts w:ascii="Times New Roman" w:hAnsi="Times New Roman" w:cs="Times New Roman"/>
          <w:sz w:val="24"/>
          <w:szCs w:val="24"/>
        </w:rPr>
        <w:t>.</w:t>
      </w:r>
    </w:p>
    <w:p w:rsidR="00804CD3" w:rsidRPr="00DD2385" w:rsidRDefault="00804CD3">
      <w:pPr>
        <w:spacing w:after="0" w:line="240" w:lineRule="auto"/>
        <w:contextualSpacing/>
        <w:rPr>
          <w:rFonts w:ascii="Times New Roman" w:hAnsi="Times New Roman" w:cs="Times New Roman"/>
          <w:sz w:val="24"/>
          <w:szCs w:val="24"/>
        </w:rPr>
      </w:pPr>
    </w:p>
    <w:p w:rsidR="005B2DAE" w:rsidRPr="00960A46" w:rsidRDefault="004E7106" w:rsidP="00626858">
      <w:pPr>
        <w:spacing w:after="0" w:line="240" w:lineRule="auto"/>
        <w:contextualSpacing/>
        <w:rPr>
          <w:rFonts w:ascii="Times New Roman" w:hAnsi="Times New Roman"/>
          <w:sz w:val="24"/>
          <w:szCs w:val="24"/>
        </w:rPr>
      </w:pPr>
      <w:r w:rsidRPr="00DD2385">
        <w:rPr>
          <w:rFonts w:ascii="Times New Roman" w:hAnsi="Times New Roman"/>
          <w:sz w:val="24"/>
          <w:szCs w:val="24"/>
        </w:rPr>
        <w:t>2.</w:t>
      </w:r>
      <w:r w:rsidR="00BE46E7" w:rsidRPr="00DD2385">
        <w:rPr>
          <w:rFonts w:ascii="Times New Roman" w:hAnsi="Times New Roman"/>
          <w:sz w:val="24"/>
          <w:szCs w:val="24"/>
        </w:rPr>
        <w:t>5</w:t>
      </w:r>
      <w:r w:rsidRPr="00DD2385">
        <w:rPr>
          <w:rFonts w:ascii="Times New Roman" w:hAnsi="Times New Roman"/>
          <w:sz w:val="24"/>
          <w:szCs w:val="24"/>
        </w:rPr>
        <w:t>) Have the operator interview the participant-witness using elements of the Cognitive Intervi</w:t>
      </w:r>
      <w:r w:rsidRPr="00DD2385">
        <w:rPr>
          <w:rFonts w:ascii="Times New Roman" w:eastAsia="NewCenturySchlbkLTStd-Roman" w:hAnsi="Times New Roman"/>
          <w:sz w:val="24"/>
          <w:szCs w:val="24"/>
        </w:rPr>
        <w:t>ew</w:t>
      </w:r>
      <w:ins w:id="30" w:author="Author" w:date="2015-06-01T11:34:00Z">
        <w:r w:rsidR="00435B1C">
          <w:rPr>
            <w:rFonts w:ascii="Times New Roman" w:eastAsia="NewCenturySchlbkLTStd-Roman" w:hAnsi="Times New Roman"/>
            <w:sz w:val="24"/>
            <w:szCs w:val="24"/>
          </w:rPr>
          <w:t xml:space="preserve"> (e.g., rapport building)</w:t>
        </w:r>
      </w:ins>
      <w:r w:rsidRPr="00DD2385">
        <w:rPr>
          <w:rFonts w:ascii="Times New Roman" w:eastAsia="NewCenturySchlbkLTStd-Roman" w:hAnsi="Times New Roman"/>
          <w:sz w:val="24"/>
          <w:szCs w:val="24"/>
        </w:rPr>
        <w:t xml:space="preserve">, in which the operator primarily requests </w:t>
      </w:r>
      <w:r w:rsidR="0093745E" w:rsidRPr="00626858">
        <w:rPr>
          <w:rFonts w:ascii="Times New Roman" w:hAnsi="Times New Roman" w:cs="Times New Roman"/>
          <w:sz w:val="24"/>
          <w:szCs w:val="24"/>
        </w:rPr>
        <w:t>the participant-witness to provide a f</w:t>
      </w:r>
      <w:r w:rsidR="0093745E" w:rsidRPr="00626858">
        <w:rPr>
          <w:rFonts w:ascii="Times New Roman" w:eastAsia="NewCenturySchlbkLTStd-Roman" w:hAnsi="Times New Roman" w:cs="Times New Roman"/>
          <w:sz w:val="24"/>
          <w:szCs w:val="24"/>
        </w:rPr>
        <w:t>ree</w:t>
      </w:r>
      <w:r w:rsidR="0093745E" w:rsidRPr="00DD2385">
        <w:rPr>
          <w:rFonts w:ascii="Times New Roman" w:hAnsi="Times New Roman" w:cs="Times New Roman"/>
          <w:sz w:val="24"/>
          <w:szCs w:val="24"/>
        </w:rPr>
        <w:t>-recall description of what they saw in the video</w:t>
      </w:r>
      <w:r w:rsidR="00626858">
        <w:rPr>
          <w:rFonts w:ascii="Times New Roman" w:hAnsi="Times New Roman" w:cs="Times New Roman"/>
          <w:sz w:val="24"/>
          <w:szCs w:val="24"/>
        </w:rPr>
        <w:t>.</w:t>
      </w:r>
      <w:r w:rsidR="0093745E" w:rsidRPr="00DD2385">
        <w:rPr>
          <w:rFonts w:ascii="Times New Roman" w:hAnsi="Times New Roman" w:cs="Times New Roman"/>
          <w:sz w:val="24"/>
          <w:szCs w:val="24"/>
        </w:rPr>
        <w:t xml:space="preserve"> </w:t>
      </w:r>
      <w:r w:rsidR="00626858">
        <w:rPr>
          <w:rFonts w:ascii="Times New Roman" w:hAnsi="Times New Roman" w:cs="Times New Roman"/>
          <w:sz w:val="24"/>
          <w:szCs w:val="24"/>
        </w:rPr>
        <w:t xml:space="preserve">Have the operator </w:t>
      </w:r>
      <w:r w:rsidR="00626858">
        <w:rPr>
          <w:rFonts w:ascii="Times New Roman" w:hAnsi="Times New Roman" w:cs="Times New Roman"/>
          <w:sz w:val="24"/>
          <w:szCs w:val="24"/>
        </w:rPr>
        <w:lastRenderedPageBreak/>
        <w:t xml:space="preserve">ask the participant-witness to </w:t>
      </w:r>
      <w:r w:rsidR="0093745E" w:rsidRPr="00DD2385">
        <w:rPr>
          <w:rFonts w:ascii="Times New Roman" w:hAnsi="Times New Roman" w:cs="Times New Roman"/>
          <w:sz w:val="24"/>
          <w:szCs w:val="24"/>
        </w:rPr>
        <w:t xml:space="preserve">tell </w:t>
      </w:r>
      <w:r w:rsidR="004A2336">
        <w:rPr>
          <w:rFonts w:ascii="Times New Roman" w:hAnsi="Times New Roman" w:cs="Times New Roman"/>
          <w:sz w:val="24"/>
          <w:szCs w:val="24"/>
        </w:rPr>
        <w:t>him/</w:t>
      </w:r>
      <w:r w:rsidR="00626858">
        <w:rPr>
          <w:rFonts w:ascii="Times New Roman" w:hAnsi="Times New Roman" w:cs="Times New Roman"/>
          <w:sz w:val="24"/>
          <w:szCs w:val="24"/>
        </w:rPr>
        <w:t xml:space="preserve">her </w:t>
      </w:r>
      <w:r w:rsidR="0093745E" w:rsidRPr="00DD2385">
        <w:rPr>
          <w:rFonts w:ascii="Times New Roman" w:hAnsi="Times New Roman" w:cs="Times New Roman"/>
          <w:sz w:val="24"/>
          <w:szCs w:val="24"/>
        </w:rPr>
        <w:t xml:space="preserve">everything </w:t>
      </w:r>
      <w:r w:rsidR="00626858">
        <w:rPr>
          <w:rFonts w:ascii="Times New Roman" w:hAnsi="Times New Roman" w:cs="Times New Roman"/>
          <w:sz w:val="24"/>
          <w:szCs w:val="24"/>
        </w:rPr>
        <w:t xml:space="preserve">they </w:t>
      </w:r>
      <w:r w:rsidR="0093745E" w:rsidRPr="00DD2385">
        <w:rPr>
          <w:rFonts w:ascii="Times New Roman" w:hAnsi="Times New Roman" w:cs="Times New Roman"/>
          <w:sz w:val="24"/>
          <w:szCs w:val="24"/>
        </w:rPr>
        <w:t>remember</w:t>
      </w:r>
      <w:r w:rsidR="0093745E" w:rsidRPr="00626858">
        <w:rPr>
          <w:rFonts w:ascii="Times New Roman" w:hAnsi="Times New Roman" w:cs="Times New Roman"/>
          <w:sz w:val="24"/>
          <w:szCs w:val="24"/>
        </w:rPr>
        <w:t xml:space="preserve"> about the video</w:t>
      </w:r>
      <w:ins w:id="31" w:author="Author" w:date="2015-06-01T11:28:00Z">
        <w:r w:rsidR="00435B1C">
          <w:rPr>
            <w:rFonts w:ascii="Times New Roman" w:hAnsi="Times New Roman" w:cs="Times New Roman"/>
            <w:sz w:val="24"/>
            <w:szCs w:val="24"/>
          </w:rPr>
          <w:t xml:space="preserve"> and the </w:t>
        </w:r>
      </w:ins>
      <w:ins w:id="32" w:author="Author" w:date="2015-06-01T11:29:00Z">
        <w:r w:rsidR="00435B1C">
          <w:rPr>
            <w:rFonts w:ascii="Times New Roman" w:hAnsi="Times New Roman" w:cs="Times New Roman"/>
            <w:sz w:val="24"/>
            <w:szCs w:val="24"/>
          </w:rPr>
          <w:t>person depicted</w:t>
        </w:r>
      </w:ins>
      <w:r w:rsidR="0093745E" w:rsidRPr="00626858">
        <w:rPr>
          <w:rFonts w:ascii="Times New Roman" w:hAnsi="Times New Roman" w:cs="Times New Roman"/>
          <w:sz w:val="24"/>
          <w:szCs w:val="24"/>
        </w:rPr>
        <w:t xml:space="preserve">, </w:t>
      </w:r>
      <w:r w:rsidR="00626858">
        <w:rPr>
          <w:rFonts w:ascii="Times New Roman" w:hAnsi="Times New Roman" w:cs="Times New Roman"/>
          <w:sz w:val="24"/>
          <w:szCs w:val="24"/>
        </w:rPr>
        <w:t xml:space="preserve">and inform them that </w:t>
      </w:r>
      <w:r w:rsidR="008E046A">
        <w:rPr>
          <w:rFonts w:ascii="Times New Roman" w:hAnsi="Times New Roman" w:cs="Times New Roman"/>
          <w:sz w:val="24"/>
          <w:szCs w:val="24"/>
        </w:rPr>
        <w:t xml:space="preserve">when </w:t>
      </w:r>
      <w:r w:rsidR="00626858">
        <w:rPr>
          <w:rFonts w:ascii="Times New Roman" w:hAnsi="Times New Roman" w:cs="Times New Roman"/>
          <w:sz w:val="24"/>
          <w:szCs w:val="24"/>
        </w:rPr>
        <w:t xml:space="preserve">they have </w:t>
      </w:r>
      <w:r w:rsidR="00B731AC">
        <w:rPr>
          <w:rFonts w:ascii="Times New Roman" w:hAnsi="Times New Roman" w:cs="Times New Roman"/>
          <w:sz w:val="24"/>
          <w:szCs w:val="24"/>
        </w:rPr>
        <w:t>finished</w:t>
      </w:r>
      <w:r w:rsidR="008E046A">
        <w:rPr>
          <w:rFonts w:ascii="Times New Roman" w:hAnsi="Times New Roman" w:cs="Times New Roman"/>
          <w:sz w:val="24"/>
          <w:szCs w:val="24"/>
        </w:rPr>
        <w:t>,</w:t>
      </w:r>
      <w:r w:rsidR="00626858">
        <w:rPr>
          <w:rFonts w:ascii="Times New Roman" w:hAnsi="Times New Roman" w:cs="Times New Roman"/>
          <w:sz w:val="24"/>
          <w:szCs w:val="24"/>
        </w:rPr>
        <w:t xml:space="preserve"> they will be asked some additional questions. </w:t>
      </w:r>
    </w:p>
    <w:p w:rsidR="009D69F4" w:rsidRPr="00DD2385" w:rsidRDefault="009D69F4" w:rsidP="004D7190">
      <w:pPr>
        <w:pStyle w:val="ListParagraph"/>
        <w:spacing w:after="0" w:line="240" w:lineRule="auto"/>
        <w:ind w:left="0"/>
        <w:rPr>
          <w:rFonts w:ascii="Times New Roman" w:hAnsi="Times New Roman"/>
          <w:sz w:val="24"/>
          <w:szCs w:val="24"/>
        </w:rPr>
      </w:pPr>
    </w:p>
    <w:p w:rsidR="005B2DAE" w:rsidRPr="00DD2385" w:rsidRDefault="004E7106" w:rsidP="00626858">
      <w:pPr>
        <w:pStyle w:val="ListParagraph"/>
        <w:spacing w:after="0" w:line="240" w:lineRule="auto"/>
        <w:ind w:left="0"/>
        <w:rPr>
          <w:rFonts w:ascii="Times New Roman" w:hAnsi="Times New Roman"/>
          <w:sz w:val="24"/>
          <w:szCs w:val="24"/>
        </w:rPr>
      </w:pPr>
      <w:r w:rsidRPr="00DD2385">
        <w:rPr>
          <w:rFonts w:ascii="Times New Roman" w:hAnsi="Times New Roman"/>
          <w:sz w:val="24"/>
          <w:szCs w:val="24"/>
        </w:rPr>
        <w:t>2.</w:t>
      </w:r>
      <w:r w:rsidR="00BE46E7" w:rsidRPr="00DD2385">
        <w:rPr>
          <w:rFonts w:ascii="Times New Roman" w:hAnsi="Times New Roman"/>
          <w:sz w:val="24"/>
          <w:szCs w:val="24"/>
        </w:rPr>
        <w:t>6</w:t>
      </w:r>
      <w:r w:rsidRPr="00DD2385">
        <w:rPr>
          <w:rFonts w:ascii="Times New Roman" w:hAnsi="Times New Roman"/>
          <w:sz w:val="24"/>
          <w:szCs w:val="24"/>
        </w:rPr>
        <w:t xml:space="preserve">) Have the operator prompt the participant-witness with the questions listed in Table 1, but only </w:t>
      </w:r>
      <w:r w:rsidR="0093745E" w:rsidRPr="00DD2385">
        <w:rPr>
          <w:rFonts w:ascii="Times New Roman" w:hAnsi="Times New Roman"/>
          <w:sz w:val="24"/>
          <w:szCs w:val="24"/>
        </w:rPr>
        <w:t>if the description associated with that question is missing from the participant-witness’ free recall account</w:t>
      </w:r>
      <w:r w:rsidRPr="00DD2385">
        <w:rPr>
          <w:rFonts w:ascii="Times New Roman" w:hAnsi="Times New Roman"/>
          <w:sz w:val="24"/>
          <w:szCs w:val="24"/>
        </w:rPr>
        <w:t>.</w:t>
      </w:r>
    </w:p>
    <w:p w:rsidR="005B2DAE" w:rsidRPr="00DD2385" w:rsidRDefault="005B2DAE" w:rsidP="00626858">
      <w:pPr>
        <w:pStyle w:val="ListParagraph"/>
        <w:spacing w:after="0" w:line="240" w:lineRule="auto"/>
        <w:ind w:left="0"/>
        <w:rPr>
          <w:rFonts w:ascii="Times New Roman" w:hAnsi="Times New Roman"/>
          <w:sz w:val="24"/>
          <w:szCs w:val="24"/>
        </w:rPr>
      </w:pPr>
    </w:p>
    <w:p w:rsidR="005B2DAE" w:rsidRPr="00DD2385" w:rsidRDefault="004E7106" w:rsidP="00626858">
      <w:pPr>
        <w:pStyle w:val="ListParagraph"/>
        <w:spacing w:after="0" w:line="240" w:lineRule="auto"/>
        <w:ind w:left="0"/>
        <w:jc w:val="center"/>
        <w:rPr>
          <w:rFonts w:ascii="Times New Roman" w:hAnsi="Times New Roman"/>
          <w:sz w:val="24"/>
          <w:szCs w:val="24"/>
        </w:rPr>
      </w:pPr>
      <w:r w:rsidRPr="00DD2385">
        <w:rPr>
          <w:rFonts w:ascii="Times New Roman" w:hAnsi="Times New Roman"/>
          <w:sz w:val="24"/>
          <w:szCs w:val="24"/>
        </w:rPr>
        <w:t>(</w:t>
      </w:r>
      <w:r w:rsidR="0093745E" w:rsidRPr="00DD2385">
        <w:rPr>
          <w:rFonts w:ascii="Times New Roman" w:hAnsi="Times New Roman"/>
          <w:sz w:val="24"/>
          <w:szCs w:val="24"/>
        </w:rPr>
        <w:t>Table 1 about here</w:t>
      </w:r>
      <w:r w:rsidRPr="00DD2385">
        <w:rPr>
          <w:rFonts w:ascii="Times New Roman" w:hAnsi="Times New Roman"/>
          <w:sz w:val="24"/>
          <w:szCs w:val="24"/>
        </w:rPr>
        <w:t>)</w:t>
      </w:r>
    </w:p>
    <w:p w:rsidR="009D69F4" w:rsidRPr="00626858" w:rsidRDefault="009D69F4"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7</w:t>
      </w:r>
      <w:r w:rsidRPr="00A31DCD">
        <w:rPr>
          <w:rFonts w:ascii="Times New Roman" w:hAnsi="Times New Roman"/>
          <w:sz w:val="24"/>
          <w:szCs w:val="24"/>
          <w:highlight w:val="yellow"/>
        </w:rPr>
        <w:t xml:space="preserve">) </w:t>
      </w:r>
      <w:proofErr w:type="gramStart"/>
      <w:r w:rsidRPr="00A31DCD">
        <w:rPr>
          <w:rFonts w:ascii="Times New Roman" w:hAnsi="Times New Roman"/>
          <w:sz w:val="24"/>
          <w:szCs w:val="24"/>
          <w:highlight w:val="yellow"/>
        </w:rPr>
        <w:t>Have</w:t>
      </w:r>
      <w:proofErr w:type="gramEnd"/>
      <w:r w:rsidRPr="00A31DCD">
        <w:rPr>
          <w:rFonts w:ascii="Times New Roman" w:hAnsi="Times New Roman"/>
          <w:sz w:val="24"/>
          <w:szCs w:val="24"/>
          <w:highlight w:val="yellow"/>
        </w:rPr>
        <w:t xml:space="preserve"> the operator turn on the interface of the holistic facial composite system software on a laptop, which, as with a real investigation, stores data to ensure a reliable evidence chain. </w:t>
      </w:r>
    </w:p>
    <w:p w:rsidR="00FC5C6B" w:rsidRPr="00A31DCD" w:rsidRDefault="00FC5C6B"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8</w:t>
      </w:r>
      <w:r w:rsidRPr="00A31DCD">
        <w:rPr>
          <w:rFonts w:ascii="Times New Roman" w:hAnsi="Times New Roman"/>
          <w:sz w:val="24"/>
          <w:szCs w:val="24"/>
          <w:highlight w:val="yellow"/>
        </w:rPr>
        <w:t>) From the information gathered from the participant-witness during the Cognitive Interview, have the operator enter the gender, ethnicity, and age range of the described culprit into the appropriate boxes on the first screen of the composite system interface.</w:t>
      </w:r>
    </w:p>
    <w:p w:rsidR="00CA379F" w:rsidRPr="00A31DCD" w:rsidRDefault="00CA379F" w:rsidP="004D7190">
      <w:pPr>
        <w:pStyle w:val="ListParagraph"/>
        <w:spacing w:after="0" w:line="240" w:lineRule="auto"/>
        <w:ind w:left="0"/>
        <w:rPr>
          <w:rFonts w:ascii="Times New Roman" w:hAnsi="Times New Roman"/>
          <w:sz w:val="24"/>
          <w:szCs w:val="24"/>
          <w:highlight w:val="yellow"/>
        </w:rPr>
      </w:pPr>
    </w:p>
    <w:p w:rsidR="00477CE3"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 xml:space="preserve">) </w:t>
      </w:r>
      <w:proofErr w:type="gramStart"/>
      <w:r w:rsidRPr="00A31DCD">
        <w:rPr>
          <w:rFonts w:ascii="Times New Roman" w:hAnsi="Times New Roman"/>
          <w:sz w:val="24"/>
          <w:szCs w:val="24"/>
          <w:highlight w:val="yellow"/>
        </w:rPr>
        <w:t>Have</w:t>
      </w:r>
      <w:proofErr w:type="gramEnd"/>
      <w:r w:rsidRPr="00A31DCD">
        <w:rPr>
          <w:rFonts w:ascii="Times New Roman" w:hAnsi="Times New Roman"/>
          <w:sz w:val="24"/>
          <w:szCs w:val="24"/>
          <w:highlight w:val="yellow"/>
        </w:rPr>
        <w:t xml:space="preserve"> the operator guide the participant-witness through the construction of the holistic facial composite</w:t>
      </w:r>
      <w:r w:rsidR="00284983">
        <w:rPr>
          <w:rFonts w:ascii="Times New Roman" w:hAnsi="Times New Roman"/>
          <w:sz w:val="24"/>
          <w:szCs w:val="24"/>
          <w:highlight w:val="yellow"/>
        </w:rPr>
        <w:t xml:space="preserve"> following a procedure in which the </w:t>
      </w:r>
      <w:r w:rsidR="0093745E" w:rsidRPr="00477CE3">
        <w:rPr>
          <w:rFonts w:ascii="Times New Roman" w:hAnsi="Times New Roman"/>
          <w:sz w:val="24"/>
          <w:szCs w:val="24"/>
          <w:highlight w:val="yellow"/>
        </w:rPr>
        <w:t>participant-witness selects the best and rejects the worst matching images to their memory of the culprit from a 3 x 3 array of nine randomly displayed computer-generated images. If the participant-witness is not satisfied with any of the nine images</w:t>
      </w:r>
      <w:r w:rsidR="00477CE3">
        <w:rPr>
          <w:rFonts w:ascii="Times New Roman" w:hAnsi="Times New Roman"/>
          <w:sz w:val="24"/>
          <w:szCs w:val="24"/>
          <w:highlight w:val="yellow"/>
        </w:rPr>
        <w:t xml:space="preserve">, have </w:t>
      </w:r>
      <w:r w:rsidR="0093745E" w:rsidRPr="00477CE3">
        <w:rPr>
          <w:rFonts w:ascii="Times New Roman" w:hAnsi="Times New Roman"/>
          <w:sz w:val="24"/>
          <w:szCs w:val="24"/>
          <w:highlight w:val="yellow"/>
        </w:rPr>
        <w:t xml:space="preserve">the operator generate additional arrays. </w:t>
      </w:r>
    </w:p>
    <w:p w:rsidR="00477CE3" w:rsidRDefault="00477CE3" w:rsidP="00477CE3">
      <w:pPr>
        <w:pStyle w:val="ListParagraph"/>
        <w:spacing w:after="0" w:line="240" w:lineRule="auto"/>
        <w:ind w:left="0"/>
        <w:rPr>
          <w:rFonts w:ascii="Times New Roman" w:hAnsi="Times New Roman"/>
          <w:sz w:val="24"/>
          <w:szCs w:val="24"/>
          <w:highlight w:val="yellow"/>
        </w:rPr>
      </w:pPr>
    </w:p>
    <w:p w:rsidR="005B2DAE" w:rsidRPr="003D7BC2" w:rsidRDefault="00477CE3" w:rsidP="00477CE3">
      <w:pPr>
        <w:pStyle w:val="ListParagraph"/>
        <w:spacing w:after="0" w:line="240" w:lineRule="auto"/>
        <w:ind w:left="0"/>
        <w:rPr>
          <w:rFonts w:ascii="Times New Roman" w:hAnsi="Times New Roman"/>
          <w:sz w:val="24"/>
          <w:szCs w:val="24"/>
        </w:rPr>
      </w:pPr>
      <w:r w:rsidRPr="003D7BC2">
        <w:rPr>
          <w:rFonts w:ascii="Times New Roman" w:hAnsi="Times New Roman"/>
          <w:sz w:val="24"/>
          <w:szCs w:val="24"/>
        </w:rPr>
        <w:t xml:space="preserve">Note: </w:t>
      </w:r>
      <w:r w:rsidR="0093745E" w:rsidRPr="003D7BC2">
        <w:rPr>
          <w:rFonts w:ascii="Times New Roman" w:hAnsi="Times New Roman"/>
          <w:sz w:val="24"/>
          <w:szCs w:val="24"/>
        </w:rPr>
        <w:t>The ‘best’ example selected from one array always appears in the subsequent array</w:t>
      </w:r>
      <w:r w:rsidR="00284983" w:rsidRPr="003D7BC2">
        <w:rPr>
          <w:rFonts w:ascii="Times New Roman" w:hAnsi="Times New Roman"/>
          <w:sz w:val="24"/>
          <w:szCs w:val="24"/>
        </w:rPr>
        <w:t xml:space="preserve"> and</w:t>
      </w:r>
      <w:r w:rsidR="0093745E" w:rsidRPr="003D7BC2">
        <w:rPr>
          <w:rFonts w:ascii="Times New Roman" w:hAnsi="Times New Roman"/>
          <w:sz w:val="24"/>
          <w:szCs w:val="24"/>
        </w:rPr>
        <w:t xml:space="preserve"> </w:t>
      </w:r>
      <w:r w:rsidR="00284983" w:rsidRPr="003D7BC2">
        <w:rPr>
          <w:rFonts w:ascii="Times New Roman" w:hAnsi="Times New Roman"/>
          <w:sz w:val="24"/>
          <w:szCs w:val="24"/>
        </w:rPr>
        <w:t>t</w:t>
      </w:r>
      <w:r w:rsidR="0093745E" w:rsidRPr="003D7BC2">
        <w:rPr>
          <w:rFonts w:ascii="Times New Roman" w:hAnsi="Times New Roman"/>
          <w:sz w:val="24"/>
          <w:szCs w:val="24"/>
        </w:rPr>
        <w:t>he similarity between faces within an array increases automatically at each step of the process.</w:t>
      </w:r>
      <w:r w:rsidR="004E7106" w:rsidRPr="003D7BC2">
        <w:rPr>
          <w:rFonts w:ascii="Times New Roman" w:hAnsi="Times New Roman"/>
          <w:sz w:val="24"/>
          <w:szCs w:val="24"/>
        </w:rPr>
        <w:t xml:space="preserve">  </w:t>
      </w:r>
    </w:p>
    <w:p w:rsidR="00835C1F" w:rsidRPr="00617C03" w:rsidRDefault="007124FD" w:rsidP="004D7190">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w:t>
      </w:r>
    </w:p>
    <w:p w:rsidR="00734003" w:rsidRPr="00F57A59" w:rsidRDefault="0093745E" w:rsidP="004D7190">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2 about here)</w:t>
      </w:r>
    </w:p>
    <w:p w:rsidR="00CA379F" w:rsidRPr="007124FD" w:rsidRDefault="00CA379F"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7124FD">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 xml:space="preserve">.1) Have the participant-witness select an approximate face shape matching that of the culprit from the automatically generated first displayed array of nine images (see Figure 2), </w:t>
      </w:r>
      <w:r w:rsidR="007124FD">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operator use the interface’s TOOLS feature to enter that choice. </w:t>
      </w:r>
    </w:p>
    <w:p w:rsidR="00734003" w:rsidRPr="00A31DCD" w:rsidRDefault="00734003" w:rsidP="004D7190">
      <w:pPr>
        <w:pStyle w:val="ListParagraph"/>
        <w:spacing w:after="0" w:line="240" w:lineRule="auto"/>
        <w:ind w:left="0"/>
        <w:rPr>
          <w:rFonts w:ascii="Times New Roman" w:hAnsi="Times New Roman"/>
          <w:sz w:val="24"/>
          <w:szCs w:val="24"/>
          <w:highlight w:val="yellow"/>
        </w:rPr>
      </w:pPr>
    </w:p>
    <w:p w:rsidR="00184915" w:rsidRPr="00A31DCD" w:rsidRDefault="004E710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.2) Have the participant-witness select the closest matching a) nose, b) mouth, c) eye and d) eyebrow shape from subsequent arrays using the interface’s Tools feature in a similar manner to that described in 2.</w:t>
      </w:r>
      <w:r w:rsidR="004A2336">
        <w:rPr>
          <w:rFonts w:ascii="Times New Roman" w:hAnsi="Times New Roman"/>
          <w:sz w:val="24"/>
          <w:szCs w:val="24"/>
          <w:highlight w:val="yellow"/>
        </w:rPr>
        <w:t>9</w:t>
      </w:r>
      <w:r w:rsidRPr="00A31DCD">
        <w:rPr>
          <w:rFonts w:ascii="Times New Roman" w:hAnsi="Times New Roman"/>
          <w:sz w:val="24"/>
          <w:szCs w:val="24"/>
          <w:highlight w:val="yellow"/>
        </w:rPr>
        <w:t>.1.</w:t>
      </w:r>
    </w:p>
    <w:p w:rsidR="00734003" w:rsidRPr="00A31DCD" w:rsidRDefault="00734003" w:rsidP="004D7190">
      <w:pPr>
        <w:spacing w:after="0" w:line="240" w:lineRule="auto"/>
        <w:rPr>
          <w:rFonts w:ascii="Times New Roman" w:hAnsi="Times New Roman" w:cs="Times New Roman"/>
          <w:sz w:val="24"/>
          <w:szCs w:val="24"/>
          <w:highlight w:val="yellow"/>
        </w:rPr>
      </w:pPr>
    </w:p>
    <w:p w:rsidR="005B2DAE" w:rsidRPr="00A31DCD" w:rsidRDefault="004E7106" w:rsidP="004A233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.3) With all array faces now possessing the features entered above, but with hair initially colored grey, have the participant-witness select an appropriate hairstyle and hair color from the large database in the interface’s HAIR tool</w:t>
      </w:r>
      <w:r w:rsidR="004A2336">
        <w:rPr>
          <w:rFonts w:ascii="Times New Roman" w:hAnsi="Times New Roman"/>
          <w:sz w:val="24"/>
          <w:szCs w:val="24"/>
          <w:highlight w:val="yellow"/>
        </w:rPr>
        <w:t>.</w:t>
      </w:r>
      <w:r w:rsidRPr="00A31DCD">
        <w:rPr>
          <w:rFonts w:ascii="Times New Roman" w:hAnsi="Times New Roman"/>
          <w:sz w:val="24"/>
          <w:szCs w:val="24"/>
          <w:highlight w:val="yellow"/>
        </w:rPr>
        <w:t xml:space="preserve"> </w:t>
      </w:r>
      <w:r w:rsidR="004A2336">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operator enter that choice (see Figure 3). </w:t>
      </w:r>
    </w:p>
    <w:p w:rsidR="00AC551B" w:rsidRPr="00617C03" w:rsidRDefault="00AC551B" w:rsidP="00617C03">
      <w:pPr>
        <w:pStyle w:val="ListParagraph"/>
        <w:spacing w:after="0" w:line="240" w:lineRule="auto"/>
        <w:ind w:left="0"/>
        <w:rPr>
          <w:rFonts w:ascii="Times New Roman" w:hAnsi="Times New Roman"/>
          <w:sz w:val="24"/>
          <w:szCs w:val="24"/>
          <w:highlight w:val="yellow"/>
        </w:rPr>
      </w:pPr>
    </w:p>
    <w:p w:rsidR="00DC15A7" w:rsidRPr="00A31DCD" w:rsidRDefault="004E7106" w:rsidP="005B2DAE">
      <w:pPr>
        <w:pStyle w:val="ListParagraph"/>
        <w:spacing w:after="0" w:line="240" w:lineRule="auto"/>
        <w:ind w:left="0"/>
        <w:jc w:val="center"/>
        <w:rPr>
          <w:rFonts w:ascii="Times New Roman" w:hAnsi="Times New Roman"/>
          <w:sz w:val="24"/>
          <w:szCs w:val="24"/>
        </w:rPr>
      </w:pPr>
      <w:r w:rsidRPr="00A31DCD">
        <w:rPr>
          <w:rFonts w:ascii="Times New Roman" w:hAnsi="Times New Roman"/>
          <w:sz w:val="24"/>
          <w:szCs w:val="24"/>
        </w:rPr>
        <w:t>(Figure 3 about here)</w:t>
      </w:r>
    </w:p>
    <w:p w:rsidR="00140104" w:rsidRPr="00A31DCD" w:rsidRDefault="00140104">
      <w:pPr>
        <w:pStyle w:val="ListParagraph"/>
        <w:spacing w:after="0" w:line="240" w:lineRule="auto"/>
        <w:ind w:left="0"/>
        <w:rPr>
          <w:rFonts w:ascii="Times New Roman" w:hAnsi="Times New Roman"/>
          <w:sz w:val="24"/>
          <w:szCs w:val="24"/>
          <w:highlight w:val="yellow"/>
        </w:rPr>
      </w:pPr>
    </w:p>
    <w:p w:rsidR="005B2DAE" w:rsidRPr="00A31DCD" w:rsidRDefault="004E7106" w:rsidP="004A233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.4) Have the participant-witness select appropriate shoulders with clothing and color from the palette available in the interface’s SHOULDERS tool</w:t>
      </w:r>
      <w:r w:rsidR="004A2336">
        <w:rPr>
          <w:rFonts w:ascii="Times New Roman" w:hAnsi="Times New Roman"/>
          <w:sz w:val="24"/>
          <w:szCs w:val="24"/>
          <w:highlight w:val="yellow"/>
        </w:rPr>
        <w:t>.</w:t>
      </w:r>
      <w:r w:rsidRPr="00A31DCD">
        <w:rPr>
          <w:rFonts w:ascii="Times New Roman" w:hAnsi="Times New Roman"/>
          <w:sz w:val="24"/>
          <w:szCs w:val="24"/>
          <w:highlight w:val="yellow"/>
        </w:rPr>
        <w:t xml:space="preserve"> </w:t>
      </w:r>
      <w:r w:rsidR="004A2336">
        <w:rPr>
          <w:rFonts w:ascii="Times New Roman" w:hAnsi="Times New Roman"/>
          <w:sz w:val="24"/>
          <w:szCs w:val="24"/>
          <w:highlight w:val="yellow"/>
        </w:rPr>
        <w:t xml:space="preserve">Have </w:t>
      </w:r>
      <w:r w:rsidRPr="00A31DCD">
        <w:rPr>
          <w:rFonts w:ascii="Times New Roman" w:hAnsi="Times New Roman"/>
          <w:sz w:val="24"/>
          <w:szCs w:val="24"/>
          <w:highlight w:val="yellow"/>
        </w:rPr>
        <w:t>the operator us</w:t>
      </w:r>
      <w:r w:rsidR="004A2336">
        <w:rPr>
          <w:rFonts w:ascii="Times New Roman" w:hAnsi="Times New Roman"/>
          <w:sz w:val="24"/>
          <w:szCs w:val="24"/>
          <w:highlight w:val="yellow"/>
        </w:rPr>
        <w:t>e</w:t>
      </w:r>
      <w:r w:rsidRPr="00A31DCD">
        <w:rPr>
          <w:rFonts w:ascii="Times New Roman" w:hAnsi="Times New Roman"/>
          <w:sz w:val="24"/>
          <w:szCs w:val="24"/>
          <w:highlight w:val="yellow"/>
        </w:rPr>
        <w:t xml:space="preserve"> the witness-directed controls to move, scale and rotate the neck and shoulders if necessary (see Figure 4). </w:t>
      </w:r>
    </w:p>
    <w:p w:rsidR="00140104" w:rsidRPr="004A2336" w:rsidRDefault="00140104" w:rsidP="005B2DAE">
      <w:pPr>
        <w:pStyle w:val="ListParagraph"/>
        <w:spacing w:after="0" w:line="240" w:lineRule="auto"/>
        <w:ind w:left="0"/>
        <w:rPr>
          <w:rFonts w:ascii="Times New Roman" w:hAnsi="Times New Roman"/>
          <w:sz w:val="24"/>
          <w:szCs w:val="24"/>
          <w:highlight w:val="yellow"/>
        </w:rPr>
      </w:pPr>
    </w:p>
    <w:p w:rsidR="00140104" w:rsidRPr="00A31DCD" w:rsidRDefault="004E7106">
      <w:pPr>
        <w:pStyle w:val="ListParagraph"/>
        <w:spacing w:after="0" w:line="240" w:lineRule="auto"/>
        <w:ind w:left="0"/>
        <w:jc w:val="center"/>
        <w:rPr>
          <w:rFonts w:ascii="Times New Roman" w:hAnsi="Times New Roman"/>
          <w:sz w:val="24"/>
          <w:szCs w:val="24"/>
        </w:rPr>
      </w:pPr>
      <w:r w:rsidRPr="00A31DCD">
        <w:rPr>
          <w:rFonts w:ascii="Times New Roman" w:hAnsi="Times New Roman"/>
          <w:sz w:val="24"/>
          <w:szCs w:val="24"/>
        </w:rPr>
        <w:t>(Figure 4 about here)</w:t>
      </w:r>
    </w:p>
    <w:p w:rsidR="00140104" w:rsidRPr="004A2336" w:rsidRDefault="00140104">
      <w:pPr>
        <w:spacing w:after="0" w:line="240" w:lineRule="auto"/>
        <w:rPr>
          <w:rFonts w:ascii="Times New Roman" w:hAnsi="Times New Roman" w:cs="Times New Roman"/>
          <w:sz w:val="24"/>
          <w:szCs w:val="24"/>
          <w:highlight w:val="yellow"/>
        </w:rPr>
      </w:pPr>
    </w:p>
    <w:p w:rsidR="00140104" w:rsidRPr="004A2336" w:rsidRDefault="004A2336" w:rsidP="004A2336">
      <w:pPr>
        <w:pStyle w:val="ListParagraph"/>
        <w:numPr>
          <w:ilvl w:val="2"/>
          <w:numId w:val="55"/>
        </w:numPr>
        <w:spacing w:after="0" w:line="240" w:lineRule="auto"/>
        <w:ind w:left="0" w:firstLine="0"/>
        <w:rPr>
          <w:rFonts w:ascii="Times New Roman" w:hAnsi="Times New Roman"/>
          <w:sz w:val="24"/>
          <w:szCs w:val="24"/>
          <w:highlight w:val="yellow"/>
        </w:rPr>
      </w:pPr>
      <w:r>
        <w:rPr>
          <w:rFonts w:ascii="Times New Roman" w:hAnsi="Times New Roman"/>
          <w:sz w:val="24"/>
          <w:szCs w:val="24"/>
          <w:highlight w:val="yellow"/>
        </w:rPr>
        <w:t>If they wish, h</w:t>
      </w:r>
      <w:r w:rsidR="005B2DAE" w:rsidRPr="004A2336">
        <w:rPr>
          <w:rFonts w:ascii="Times New Roman" w:hAnsi="Times New Roman"/>
          <w:sz w:val="24"/>
          <w:szCs w:val="24"/>
          <w:highlight w:val="yellow"/>
        </w:rPr>
        <w:t xml:space="preserve">ave the participant-witness </w:t>
      </w:r>
      <w:r w:rsidR="00A21782">
        <w:rPr>
          <w:rFonts w:ascii="Times New Roman" w:hAnsi="Times New Roman"/>
          <w:sz w:val="24"/>
          <w:szCs w:val="24"/>
          <w:highlight w:val="yellow"/>
        </w:rPr>
        <w:t xml:space="preserve">select </w:t>
      </w:r>
      <w:r w:rsidR="005B2DAE" w:rsidRPr="004A2336">
        <w:rPr>
          <w:rFonts w:ascii="Times New Roman" w:hAnsi="Times New Roman"/>
          <w:sz w:val="24"/>
          <w:szCs w:val="24"/>
          <w:highlight w:val="yellow"/>
        </w:rPr>
        <w:t xml:space="preserve">clothing with or without logos </w:t>
      </w:r>
      <w:r w:rsidR="00A21782" w:rsidRPr="004A2336">
        <w:rPr>
          <w:rFonts w:ascii="Times New Roman" w:hAnsi="Times New Roman"/>
          <w:sz w:val="24"/>
          <w:szCs w:val="24"/>
          <w:highlight w:val="yellow"/>
        </w:rPr>
        <w:t>(e.g., scarves, hoodies, spectacles, sunglasses</w:t>
      </w:r>
      <w:r w:rsidR="00A21782">
        <w:rPr>
          <w:rFonts w:ascii="Times New Roman" w:hAnsi="Times New Roman"/>
          <w:sz w:val="24"/>
          <w:szCs w:val="24"/>
          <w:highlight w:val="yellow"/>
        </w:rPr>
        <w:t>)</w:t>
      </w:r>
      <w:r w:rsidR="00A21782" w:rsidRPr="004A2336">
        <w:rPr>
          <w:rFonts w:ascii="Times New Roman" w:hAnsi="Times New Roman"/>
          <w:sz w:val="24"/>
          <w:szCs w:val="24"/>
          <w:highlight w:val="yellow"/>
        </w:rPr>
        <w:t>, a</w:t>
      </w:r>
      <w:r w:rsidR="00A21782">
        <w:rPr>
          <w:rFonts w:ascii="Times New Roman" w:hAnsi="Times New Roman"/>
          <w:sz w:val="24"/>
          <w:szCs w:val="24"/>
          <w:highlight w:val="yellow"/>
        </w:rPr>
        <w:t>s well as</w:t>
      </w:r>
      <w:r w:rsidR="00A21782" w:rsidRPr="004A2336">
        <w:rPr>
          <w:rFonts w:ascii="Times New Roman" w:hAnsi="Times New Roman"/>
          <w:sz w:val="24"/>
          <w:szCs w:val="24"/>
          <w:highlight w:val="yellow"/>
        </w:rPr>
        <w:t xml:space="preserve"> </w:t>
      </w:r>
      <w:r w:rsidR="005B2DAE" w:rsidRPr="004A2336">
        <w:rPr>
          <w:rFonts w:ascii="Times New Roman" w:hAnsi="Times New Roman"/>
          <w:sz w:val="24"/>
          <w:szCs w:val="24"/>
          <w:highlight w:val="yellow"/>
        </w:rPr>
        <w:t xml:space="preserve">facial hair </w:t>
      </w:r>
      <w:r w:rsidR="006A43F3">
        <w:rPr>
          <w:rFonts w:ascii="Times New Roman" w:hAnsi="Times New Roman"/>
          <w:sz w:val="24"/>
          <w:szCs w:val="24"/>
          <w:highlight w:val="yellow"/>
        </w:rPr>
        <w:t>(</w:t>
      </w:r>
      <w:r w:rsidR="004E7106" w:rsidRPr="004A2336">
        <w:rPr>
          <w:rFonts w:ascii="Times New Roman" w:hAnsi="Times New Roman"/>
          <w:sz w:val="24"/>
          <w:szCs w:val="24"/>
          <w:highlight w:val="yellow"/>
        </w:rPr>
        <w:t>beards and moustaches</w:t>
      </w:r>
      <w:r w:rsidR="005B2DAE" w:rsidRPr="004A2336">
        <w:rPr>
          <w:rFonts w:ascii="Times New Roman" w:hAnsi="Times New Roman"/>
          <w:sz w:val="24"/>
          <w:szCs w:val="24"/>
          <w:highlight w:val="yellow"/>
        </w:rPr>
        <w:t xml:space="preserve">) </w:t>
      </w:r>
      <w:r w:rsidR="004E7106" w:rsidRPr="004A2336">
        <w:rPr>
          <w:rFonts w:ascii="Times New Roman" w:hAnsi="Times New Roman"/>
          <w:sz w:val="24"/>
          <w:szCs w:val="24"/>
          <w:highlight w:val="yellow"/>
        </w:rPr>
        <w:t xml:space="preserve">to the array faces using additional tools available on the interface. </w:t>
      </w:r>
      <w:r w:rsidR="00A21782">
        <w:rPr>
          <w:rFonts w:ascii="Times New Roman" w:hAnsi="Times New Roman"/>
          <w:sz w:val="24"/>
          <w:szCs w:val="24"/>
          <w:highlight w:val="yellow"/>
        </w:rPr>
        <w:t>Have the operator enter these selections.</w:t>
      </w:r>
    </w:p>
    <w:p w:rsidR="00140104" w:rsidRPr="004A2336" w:rsidRDefault="00140104" w:rsidP="005B2DAE">
      <w:pPr>
        <w:spacing w:after="0" w:line="240" w:lineRule="auto"/>
        <w:rPr>
          <w:rFonts w:ascii="Times New Roman" w:hAnsi="Times New Roman" w:cs="Times New Roman"/>
          <w:sz w:val="24"/>
          <w:szCs w:val="24"/>
          <w:highlight w:val="yellow"/>
        </w:rPr>
      </w:pPr>
    </w:p>
    <w:p w:rsidR="005B2DAE" w:rsidRPr="00A31DCD" w:rsidRDefault="004E7106" w:rsidP="004A2336">
      <w:pPr>
        <w:pStyle w:val="ListParagraph"/>
        <w:numPr>
          <w:ilvl w:val="2"/>
          <w:numId w:val="55"/>
        </w:numPr>
        <w:spacing w:after="0" w:line="240" w:lineRule="auto"/>
        <w:ind w:left="0" w:firstLine="0"/>
        <w:rPr>
          <w:rFonts w:ascii="Times New Roman" w:hAnsi="Times New Roman"/>
          <w:sz w:val="24"/>
          <w:szCs w:val="24"/>
          <w:highlight w:val="yellow"/>
        </w:rPr>
      </w:pPr>
      <w:r w:rsidRPr="00A31DCD">
        <w:rPr>
          <w:rFonts w:ascii="Times New Roman" w:hAnsi="Times New Roman"/>
          <w:sz w:val="24"/>
          <w:szCs w:val="24"/>
          <w:highlight w:val="yellow"/>
        </w:rPr>
        <w:t>Have the operator demonstrate the interface’s DYNAMIC OVERLAY tool to the participant-witness</w:t>
      </w:r>
      <w:r w:rsidR="00B731AC">
        <w:rPr>
          <w:rFonts w:ascii="Times New Roman" w:hAnsi="Times New Roman"/>
          <w:sz w:val="24"/>
          <w:szCs w:val="24"/>
          <w:highlight w:val="yellow"/>
        </w:rPr>
        <w:t>,</w:t>
      </w:r>
      <w:r w:rsidR="004A2336">
        <w:rPr>
          <w:rFonts w:ascii="Times New Roman" w:hAnsi="Times New Roman"/>
          <w:sz w:val="24"/>
          <w:szCs w:val="24"/>
          <w:highlight w:val="yellow"/>
        </w:rPr>
        <w:t xml:space="preserve"> which allows </w:t>
      </w:r>
      <w:r w:rsidRPr="00A31DCD">
        <w:rPr>
          <w:rFonts w:ascii="Times New Roman" w:hAnsi="Times New Roman"/>
          <w:sz w:val="24"/>
          <w:szCs w:val="24"/>
          <w:highlight w:val="yellow"/>
        </w:rPr>
        <w:t xml:space="preserve">subtle changes to be made to the skin (e.g. wrinkles, age lines, eye-bags and shadows, prominent cheek bones, chubbiness, rough skin, acne etc), or </w:t>
      </w:r>
      <w:r w:rsidR="00DF03F1" w:rsidRPr="00A31DCD">
        <w:rPr>
          <w:rFonts w:ascii="Times New Roman" w:hAnsi="Times New Roman"/>
          <w:sz w:val="24"/>
          <w:szCs w:val="24"/>
          <w:highlight w:val="yellow"/>
        </w:rPr>
        <w:t xml:space="preserve">to </w:t>
      </w:r>
      <w:r w:rsidRPr="00A31DCD">
        <w:rPr>
          <w:rFonts w:ascii="Times New Roman" w:hAnsi="Times New Roman"/>
          <w:sz w:val="24"/>
          <w:szCs w:val="24"/>
          <w:highlight w:val="yellow"/>
        </w:rPr>
        <w:t xml:space="preserve">the overall face (e.g., shading). </w:t>
      </w:r>
      <w:r w:rsidR="004A2336">
        <w:rPr>
          <w:rFonts w:ascii="Times New Roman" w:hAnsi="Times New Roman"/>
          <w:sz w:val="24"/>
          <w:szCs w:val="24"/>
          <w:highlight w:val="yellow"/>
        </w:rPr>
        <w:t xml:space="preserve">Have the operator make changes, </w:t>
      </w:r>
      <w:r w:rsidR="00A21782">
        <w:rPr>
          <w:rFonts w:ascii="Times New Roman" w:hAnsi="Times New Roman"/>
          <w:sz w:val="24"/>
          <w:szCs w:val="24"/>
          <w:highlight w:val="yellow"/>
        </w:rPr>
        <w:t xml:space="preserve">if </w:t>
      </w:r>
      <w:r w:rsidR="004A2336">
        <w:rPr>
          <w:rFonts w:ascii="Times New Roman" w:hAnsi="Times New Roman"/>
          <w:sz w:val="24"/>
          <w:szCs w:val="24"/>
          <w:highlight w:val="yellow"/>
        </w:rPr>
        <w:t xml:space="preserve">directed by the </w:t>
      </w:r>
      <w:r w:rsidR="004A2336" w:rsidRPr="00A31DCD">
        <w:rPr>
          <w:rFonts w:ascii="Times New Roman" w:hAnsi="Times New Roman"/>
          <w:sz w:val="24"/>
          <w:szCs w:val="24"/>
          <w:highlight w:val="yellow"/>
        </w:rPr>
        <w:t>participant-witness</w:t>
      </w:r>
      <w:r w:rsidR="004A2336">
        <w:rPr>
          <w:rFonts w:ascii="Times New Roman" w:hAnsi="Times New Roman"/>
          <w:sz w:val="24"/>
          <w:szCs w:val="24"/>
          <w:highlight w:val="yellow"/>
        </w:rPr>
        <w:t>.</w:t>
      </w:r>
    </w:p>
    <w:p w:rsidR="00140104" w:rsidRPr="00A31DCD" w:rsidRDefault="00140104" w:rsidP="005B2DAE">
      <w:pPr>
        <w:spacing w:after="0" w:line="240" w:lineRule="auto"/>
        <w:rPr>
          <w:rFonts w:ascii="Times New Roman" w:hAnsi="Times New Roman" w:cs="Times New Roman"/>
          <w:sz w:val="24"/>
          <w:szCs w:val="24"/>
          <w:highlight w:val="yellow"/>
        </w:rPr>
      </w:pPr>
    </w:p>
    <w:p w:rsidR="00A42D83" w:rsidRDefault="00042A2F" w:rsidP="003D7BC2">
      <w:pPr>
        <w:pStyle w:val="ListParagraph"/>
        <w:numPr>
          <w:ilvl w:val="2"/>
          <w:numId w:val="55"/>
        </w:numPr>
        <w:spacing w:after="0" w:line="240" w:lineRule="auto"/>
        <w:ind w:left="0" w:firstLine="0"/>
        <w:rPr>
          <w:rFonts w:ascii="Times New Roman" w:hAnsi="Times New Roman"/>
          <w:sz w:val="24"/>
          <w:szCs w:val="24"/>
          <w:highlight w:val="yellow"/>
        </w:rPr>
      </w:pPr>
      <w:r>
        <w:rPr>
          <w:rFonts w:ascii="Times New Roman" w:hAnsi="Times New Roman"/>
          <w:sz w:val="24"/>
          <w:szCs w:val="24"/>
          <w:highlight w:val="yellow"/>
        </w:rPr>
        <w:t>Have the operator magnify the face on the screen in order for the participant-witness to inspect it more closely for editing using the LOCAL ATTRIBUTES tool, which allows systematic changes to be made to the shape of the individual facial features as well as the overall shape of the face and head (e.g., stretched, rotated and warped) (see Figure 5).</w:t>
      </w:r>
      <w:r w:rsidR="00A21782">
        <w:rPr>
          <w:rFonts w:ascii="Times New Roman" w:hAnsi="Times New Roman"/>
          <w:sz w:val="24"/>
          <w:szCs w:val="24"/>
          <w:highlight w:val="yellow"/>
        </w:rPr>
        <w:t xml:space="preserve"> Have the operator make changes, if directed by the </w:t>
      </w:r>
      <w:r w:rsidR="00A21782" w:rsidRPr="00A31DCD">
        <w:rPr>
          <w:rFonts w:ascii="Times New Roman" w:hAnsi="Times New Roman"/>
          <w:sz w:val="24"/>
          <w:szCs w:val="24"/>
          <w:highlight w:val="yellow"/>
        </w:rPr>
        <w:t>participant-witness</w:t>
      </w:r>
      <w:r w:rsidR="00A21782">
        <w:rPr>
          <w:rFonts w:ascii="Times New Roman" w:hAnsi="Times New Roman"/>
          <w:sz w:val="24"/>
          <w:szCs w:val="24"/>
          <w:highlight w:val="yellow"/>
        </w:rPr>
        <w:t>.</w:t>
      </w:r>
      <w:r>
        <w:rPr>
          <w:rFonts w:ascii="Times New Roman" w:hAnsi="Times New Roman"/>
          <w:sz w:val="24"/>
          <w:szCs w:val="24"/>
          <w:highlight w:val="yellow"/>
        </w:rPr>
        <w:t xml:space="preserve"> </w:t>
      </w:r>
    </w:p>
    <w:p w:rsidR="00140104" w:rsidRPr="00617C03" w:rsidRDefault="00140104">
      <w:pPr>
        <w:spacing w:after="0" w:line="240" w:lineRule="auto"/>
        <w:rPr>
          <w:rFonts w:ascii="Times New Roman" w:hAnsi="Times New Roman" w:cs="Times New Roman"/>
          <w:sz w:val="24"/>
          <w:szCs w:val="24"/>
          <w:highlight w:val="yellow"/>
        </w:rPr>
      </w:pPr>
    </w:p>
    <w:p w:rsidR="00140104" w:rsidRPr="00A31DCD" w:rsidRDefault="004E7106">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5 about here)</w:t>
      </w:r>
    </w:p>
    <w:p w:rsidR="00140104" w:rsidRPr="00617C03" w:rsidRDefault="00140104">
      <w:pPr>
        <w:spacing w:after="0" w:line="240" w:lineRule="auto"/>
        <w:rPr>
          <w:rFonts w:ascii="Times New Roman" w:hAnsi="Times New Roman" w:cs="Times New Roman"/>
          <w:sz w:val="24"/>
          <w:szCs w:val="24"/>
          <w:highlight w:val="yellow"/>
        </w:rPr>
      </w:pPr>
    </w:p>
    <w:p w:rsidR="005B2DAE" w:rsidRPr="00617C03" w:rsidRDefault="0093745E" w:rsidP="00617C03">
      <w:pPr>
        <w:pStyle w:val="ListParagraph"/>
        <w:numPr>
          <w:ilvl w:val="2"/>
          <w:numId w:val="55"/>
        </w:numPr>
        <w:spacing w:after="0" w:line="240" w:lineRule="auto"/>
        <w:ind w:left="0" w:firstLine="0"/>
        <w:rPr>
          <w:rFonts w:ascii="Times New Roman" w:hAnsi="Times New Roman"/>
          <w:sz w:val="24"/>
          <w:szCs w:val="24"/>
          <w:highlight w:val="yellow"/>
        </w:rPr>
      </w:pPr>
      <w:r w:rsidRPr="00626858">
        <w:rPr>
          <w:rFonts w:ascii="Times New Roman" w:hAnsi="Times New Roman"/>
          <w:sz w:val="24"/>
          <w:szCs w:val="24"/>
          <w:highlight w:val="yellow"/>
        </w:rPr>
        <w:t xml:space="preserve">Have the operator demonstrate the </w:t>
      </w:r>
      <w:r w:rsidRPr="00477CE3">
        <w:rPr>
          <w:rFonts w:ascii="Times New Roman" w:hAnsi="Times New Roman"/>
          <w:sz w:val="24"/>
          <w:szCs w:val="24"/>
          <w:highlight w:val="yellow"/>
        </w:rPr>
        <w:t>HOLISTIC ATTRIBUTE</w:t>
      </w:r>
      <w:r w:rsidR="00DF03F1" w:rsidRPr="00477CE3">
        <w:rPr>
          <w:rFonts w:ascii="Times New Roman" w:hAnsi="Times New Roman"/>
          <w:sz w:val="24"/>
          <w:szCs w:val="24"/>
          <w:highlight w:val="yellow"/>
        </w:rPr>
        <w:t>S</w:t>
      </w:r>
      <w:r w:rsidRPr="00A31DCD">
        <w:rPr>
          <w:rFonts w:ascii="Times New Roman" w:hAnsi="Times New Roman"/>
          <w:sz w:val="24"/>
          <w:szCs w:val="24"/>
          <w:highlight w:val="yellow"/>
        </w:rPr>
        <w:t xml:space="preserve"> tool</w:t>
      </w:r>
      <w:r w:rsidRPr="00F57A59">
        <w:rPr>
          <w:rFonts w:ascii="Times New Roman" w:hAnsi="Times New Roman"/>
          <w:sz w:val="24"/>
          <w:szCs w:val="24"/>
          <w:highlight w:val="yellow"/>
        </w:rPr>
        <w:t xml:space="preserve"> to the participant-witness, </w:t>
      </w:r>
      <w:r w:rsidR="00617C03">
        <w:rPr>
          <w:rFonts w:ascii="Times New Roman" w:hAnsi="Times New Roman"/>
          <w:sz w:val="24"/>
          <w:szCs w:val="24"/>
          <w:highlight w:val="yellow"/>
        </w:rPr>
        <w:t>which allows</w:t>
      </w:r>
      <w:r w:rsidRPr="00960A46">
        <w:rPr>
          <w:rFonts w:ascii="Times New Roman" w:hAnsi="Times New Roman"/>
          <w:sz w:val="24"/>
          <w:szCs w:val="24"/>
          <w:highlight w:val="yellow"/>
        </w:rPr>
        <w:t xml:space="preserve"> holistic changes to </w:t>
      </w:r>
      <w:r w:rsidR="00617C03">
        <w:rPr>
          <w:rFonts w:ascii="Times New Roman" w:hAnsi="Times New Roman"/>
          <w:sz w:val="24"/>
          <w:szCs w:val="24"/>
          <w:highlight w:val="yellow"/>
        </w:rPr>
        <w:t xml:space="preserve">be made to </w:t>
      </w:r>
      <w:r w:rsidRPr="00626858">
        <w:rPr>
          <w:rFonts w:ascii="Times New Roman" w:hAnsi="Times New Roman"/>
          <w:sz w:val="24"/>
          <w:szCs w:val="24"/>
          <w:highlight w:val="yellow"/>
        </w:rPr>
        <w:t>the face such as making it appear</w:t>
      </w:r>
      <w:r w:rsidRPr="00477CE3">
        <w:rPr>
          <w:rFonts w:ascii="Times New Roman" w:hAnsi="Times New Roman"/>
          <w:sz w:val="24"/>
          <w:szCs w:val="24"/>
          <w:highlight w:val="yellow"/>
        </w:rPr>
        <w:t xml:space="preserve"> older or younger, more or less distinctive, and paler- or darker-skinned (Figure 6).</w:t>
      </w:r>
      <w:r w:rsidR="00A21782">
        <w:rPr>
          <w:rFonts w:ascii="Times New Roman" w:hAnsi="Times New Roman"/>
          <w:sz w:val="24"/>
          <w:szCs w:val="24"/>
          <w:highlight w:val="yellow"/>
        </w:rPr>
        <w:t xml:space="preserve"> Have the operator make changes, if directed by the </w:t>
      </w:r>
      <w:r w:rsidR="00A21782" w:rsidRPr="00A31DCD">
        <w:rPr>
          <w:rFonts w:ascii="Times New Roman" w:hAnsi="Times New Roman"/>
          <w:sz w:val="24"/>
          <w:szCs w:val="24"/>
          <w:highlight w:val="yellow"/>
        </w:rPr>
        <w:t>participant-witness</w:t>
      </w:r>
      <w:r w:rsidR="00A21782">
        <w:rPr>
          <w:rFonts w:ascii="Times New Roman" w:hAnsi="Times New Roman"/>
          <w:sz w:val="24"/>
          <w:szCs w:val="24"/>
          <w:highlight w:val="yellow"/>
        </w:rPr>
        <w:t>.</w:t>
      </w:r>
    </w:p>
    <w:p w:rsidR="00140104" w:rsidRPr="00617C03" w:rsidRDefault="00140104">
      <w:pPr>
        <w:spacing w:after="0" w:line="240" w:lineRule="auto"/>
        <w:rPr>
          <w:rFonts w:ascii="Times New Roman" w:hAnsi="Times New Roman" w:cs="Times New Roman"/>
          <w:sz w:val="24"/>
          <w:szCs w:val="24"/>
          <w:highlight w:val="yellow"/>
        </w:rPr>
      </w:pPr>
    </w:p>
    <w:p w:rsidR="00140104" w:rsidRPr="00A31DCD" w:rsidRDefault="004E7106">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6 about here)</w:t>
      </w:r>
    </w:p>
    <w:p w:rsidR="00140104" w:rsidRPr="00617C03" w:rsidRDefault="00140104">
      <w:pPr>
        <w:spacing w:after="0" w:line="240" w:lineRule="auto"/>
        <w:rPr>
          <w:rFonts w:ascii="Times New Roman" w:hAnsi="Times New Roman" w:cs="Times New Roman"/>
          <w:sz w:val="24"/>
          <w:szCs w:val="24"/>
          <w:highlight w:val="yellow"/>
        </w:rPr>
      </w:pPr>
    </w:p>
    <w:p w:rsidR="005B2DAE" w:rsidRPr="00A31DCD" w:rsidRDefault="004E7106" w:rsidP="00617C03">
      <w:pPr>
        <w:pStyle w:val="ListParagraph"/>
        <w:numPr>
          <w:ilvl w:val="2"/>
          <w:numId w:val="55"/>
        </w:numPr>
        <w:spacing w:after="0" w:line="240" w:lineRule="auto"/>
        <w:ind w:left="0" w:firstLine="0"/>
        <w:rPr>
          <w:rFonts w:ascii="Times New Roman" w:hAnsi="Times New Roman"/>
          <w:sz w:val="24"/>
          <w:szCs w:val="24"/>
          <w:highlight w:val="yellow"/>
        </w:rPr>
      </w:pPr>
      <w:r w:rsidRPr="00A31DCD">
        <w:rPr>
          <w:rFonts w:ascii="Times New Roman" w:hAnsi="Times New Roman"/>
          <w:sz w:val="24"/>
          <w:szCs w:val="24"/>
          <w:highlight w:val="yellow"/>
        </w:rPr>
        <w:t xml:space="preserve">Have the operator display the final composite on the screen and </w:t>
      </w:r>
      <w:r w:rsidR="00617C03">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participant-witness approve this </w:t>
      </w:r>
      <w:r w:rsidR="0093745E" w:rsidRPr="00617C03">
        <w:rPr>
          <w:rFonts w:ascii="Times New Roman" w:hAnsi="Times New Roman"/>
          <w:sz w:val="24"/>
          <w:szCs w:val="24"/>
          <w:highlight w:val="yellow"/>
        </w:rPr>
        <w:t xml:space="preserve">in order to save </w:t>
      </w:r>
      <w:r w:rsidRPr="00A31DCD">
        <w:rPr>
          <w:rFonts w:ascii="Times New Roman" w:hAnsi="Times New Roman"/>
          <w:sz w:val="24"/>
          <w:szCs w:val="24"/>
          <w:highlight w:val="yellow"/>
        </w:rPr>
        <w:t>the file</w:t>
      </w:r>
      <w:r w:rsidR="0093745E" w:rsidRPr="00617C03">
        <w:rPr>
          <w:rFonts w:ascii="Times New Roman" w:hAnsi="Times New Roman"/>
          <w:sz w:val="24"/>
          <w:szCs w:val="24"/>
          <w:highlight w:val="yellow"/>
        </w:rPr>
        <w:t xml:space="preserve"> by clicking on the SAVE IMAGE button in the interface’s FINISH tool</w:t>
      </w:r>
      <w:r w:rsidRPr="00A31DCD">
        <w:rPr>
          <w:rFonts w:ascii="Times New Roman" w:hAnsi="Times New Roman"/>
          <w:sz w:val="24"/>
          <w:szCs w:val="24"/>
          <w:highlight w:val="yellow"/>
        </w:rPr>
        <w:t xml:space="preserve"> (see Figure 7). </w:t>
      </w:r>
    </w:p>
    <w:p w:rsidR="00C56C49" w:rsidRPr="00617C03" w:rsidRDefault="00C56C49" w:rsidP="004D7190">
      <w:pPr>
        <w:spacing w:after="0" w:line="240" w:lineRule="auto"/>
        <w:rPr>
          <w:rFonts w:ascii="Times New Roman" w:hAnsi="Times New Roman" w:cs="Times New Roman"/>
          <w:sz w:val="24"/>
          <w:szCs w:val="24"/>
          <w:highlight w:val="yellow"/>
        </w:rPr>
      </w:pPr>
    </w:p>
    <w:p w:rsidR="00C56C49" w:rsidRPr="00F57A59" w:rsidRDefault="0093745E" w:rsidP="004D7190">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7 about here</w:t>
      </w:r>
    </w:p>
    <w:p w:rsidR="00172B65" w:rsidRPr="00A27E28" w:rsidRDefault="00172B65" w:rsidP="004D7190">
      <w:pPr>
        <w:spacing w:after="0" w:line="240" w:lineRule="auto"/>
        <w:rPr>
          <w:rFonts w:ascii="Times New Roman" w:hAnsi="Times New Roman" w:cs="Times New Roman"/>
          <w:sz w:val="24"/>
          <w:szCs w:val="24"/>
        </w:rPr>
      </w:pPr>
    </w:p>
    <w:p w:rsidR="00FC5C6B" w:rsidRPr="003D7BC2" w:rsidRDefault="004E7106" w:rsidP="00617C03">
      <w:pPr>
        <w:pStyle w:val="ListParagraph"/>
        <w:numPr>
          <w:ilvl w:val="0"/>
          <w:numId w:val="55"/>
        </w:numPr>
        <w:spacing w:after="0" w:line="240" w:lineRule="auto"/>
        <w:ind w:left="0" w:firstLine="0"/>
        <w:rPr>
          <w:rFonts w:ascii="Times New Roman" w:hAnsi="Times New Roman"/>
          <w:b/>
          <w:sz w:val="24"/>
          <w:szCs w:val="24"/>
        </w:rPr>
      </w:pPr>
      <w:r w:rsidRPr="003D7BC2">
        <w:rPr>
          <w:rFonts w:ascii="Times New Roman" w:hAnsi="Times New Roman"/>
          <w:b/>
          <w:sz w:val="24"/>
          <w:szCs w:val="24"/>
        </w:rPr>
        <w:t>Collection of post composite construction, participant-witness ratings of culprit-composite likeness</w:t>
      </w:r>
    </w:p>
    <w:p w:rsidR="00D449EF" w:rsidRPr="008E046A" w:rsidRDefault="00D449EF" w:rsidP="004D7190">
      <w:pPr>
        <w:pStyle w:val="ListParagraph"/>
        <w:spacing w:after="0" w:line="240" w:lineRule="auto"/>
        <w:ind w:left="0"/>
        <w:rPr>
          <w:rFonts w:ascii="Times New Roman" w:hAnsi="Times New Roman"/>
          <w:b/>
          <w:sz w:val="24"/>
          <w:szCs w:val="24"/>
        </w:rPr>
      </w:pPr>
    </w:p>
    <w:p w:rsidR="00FC5C6B" w:rsidRPr="003D7BC2" w:rsidRDefault="004E7106" w:rsidP="004D7190">
      <w:pPr>
        <w:spacing w:after="0" w:line="240" w:lineRule="auto"/>
        <w:rPr>
          <w:rFonts w:ascii="Times New Roman" w:hAnsi="Times New Roman" w:cs="Times New Roman"/>
          <w:sz w:val="24"/>
          <w:szCs w:val="24"/>
        </w:rPr>
      </w:pPr>
      <w:r w:rsidRPr="003D7BC2">
        <w:rPr>
          <w:rFonts w:ascii="Times New Roman" w:hAnsi="Times New Roman" w:cs="Times New Roman"/>
          <w:sz w:val="24"/>
          <w:szCs w:val="24"/>
        </w:rPr>
        <w:t xml:space="preserve">3.1) </w:t>
      </w:r>
      <w:proofErr w:type="gramStart"/>
      <w:r w:rsidR="00617C03" w:rsidRPr="003D7BC2">
        <w:rPr>
          <w:rFonts w:ascii="Times New Roman" w:hAnsi="Times New Roman" w:cs="Times New Roman"/>
          <w:sz w:val="24"/>
          <w:szCs w:val="24"/>
        </w:rPr>
        <w:t>B</w:t>
      </w:r>
      <w:r w:rsidRPr="003D7BC2">
        <w:rPr>
          <w:rFonts w:ascii="Times New Roman" w:hAnsi="Times New Roman" w:cs="Times New Roman"/>
          <w:sz w:val="24"/>
          <w:szCs w:val="24"/>
        </w:rPr>
        <w:t>ased</w:t>
      </w:r>
      <w:proofErr w:type="gramEnd"/>
      <w:r w:rsidRPr="003D7BC2">
        <w:rPr>
          <w:rFonts w:ascii="Times New Roman" w:hAnsi="Times New Roman" w:cs="Times New Roman"/>
          <w:sz w:val="24"/>
          <w:szCs w:val="24"/>
        </w:rPr>
        <w:t xml:space="preserve"> on their memory of the culprit</w:t>
      </w:r>
      <w:r w:rsidR="00617C03" w:rsidRPr="003D7BC2">
        <w:rPr>
          <w:rFonts w:ascii="Times New Roman" w:hAnsi="Times New Roman" w:cs="Times New Roman"/>
          <w:sz w:val="24"/>
          <w:szCs w:val="24"/>
        </w:rPr>
        <w:t>, ask the participant</w:t>
      </w:r>
      <w:r w:rsidR="007B4AC6" w:rsidRPr="003D7BC2">
        <w:rPr>
          <w:rFonts w:ascii="Times New Roman" w:hAnsi="Times New Roman" w:cs="Times New Roman"/>
          <w:sz w:val="24"/>
          <w:szCs w:val="24"/>
        </w:rPr>
        <w:t>-witness</w:t>
      </w:r>
      <w:r w:rsidRPr="003D7BC2">
        <w:rPr>
          <w:rFonts w:ascii="Times New Roman" w:hAnsi="Times New Roman" w:cs="Times New Roman"/>
          <w:sz w:val="24"/>
          <w:szCs w:val="24"/>
        </w:rPr>
        <w:t xml:space="preserve"> </w:t>
      </w:r>
      <w:r w:rsidR="00617C03" w:rsidRPr="003D7BC2">
        <w:rPr>
          <w:rFonts w:ascii="Times New Roman" w:hAnsi="Times New Roman" w:cs="Times New Roman"/>
          <w:sz w:val="24"/>
          <w:szCs w:val="24"/>
        </w:rPr>
        <w:t>h</w:t>
      </w:r>
      <w:r w:rsidRPr="003D7BC2">
        <w:rPr>
          <w:rFonts w:ascii="Times New Roman" w:hAnsi="Times New Roman" w:cs="Times New Roman"/>
          <w:sz w:val="24"/>
          <w:szCs w:val="24"/>
        </w:rPr>
        <w:t xml:space="preserve">ow close a likeness the facial composite </w:t>
      </w:r>
      <w:r w:rsidR="00617C03" w:rsidRPr="003D7BC2">
        <w:rPr>
          <w:rFonts w:ascii="Times New Roman" w:hAnsi="Times New Roman" w:cs="Times New Roman"/>
          <w:sz w:val="24"/>
          <w:szCs w:val="24"/>
        </w:rPr>
        <w:t xml:space="preserve">is </w:t>
      </w:r>
      <w:r w:rsidRPr="003D7BC2">
        <w:rPr>
          <w:rFonts w:ascii="Times New Roman" w:hAnsi="Times New Roman" w:cs="Times New Roman"/>
          <w:sz w:val="24"/>
          <w:szCs w:val="24"/>
        </w:rPr>
        <w:t xml:space="preserve">to the culprit </w:t>
      </w:r>
      <w:r w:rsidR="00617C03" w:rsidRPr="003D7BC2">
        <w:rPr>
          <w:rFonts w:ascii="Times New Roman" w:hAnsi="Times New Roman" w:cs="Times New Roman"/>
          <w:sz w:val="24"/>
          <w:szCs w:val="24"/>
        </w:rPr>
        <w:t xml:space="preserve">they </w:t>
      </w:r>
      <w:r w:rsidRPr="003D7BC2">
        <w:rPr>
          <w:rFonts w:ascii="Times New Roman" w:hAnsi="Times New Roman" w:cs="Times New Roman"/>
          <w:sz w:val="24"/>
          <w:szCs w:val="24"/>
        </w:rPr>
        <w:t>saw in the video (0%: poor likeness to 100%: exact match)</w:t>
      </w:r>
      <w:r w:rsidR="00617C03" w:rsidRPr="003D7BC2">
        <w:rPr>
          <w:rFonts w:ascii="Times New Roman" w:hAnsi="Times New Roman" w:cs="Times New Roman"/>
          <w:sz w:val="24"/>
          <w:szCs w:val="24"/>
        </w:rPr>
        <w:t>.</w:t>
      </w:r>
    </w:p>
    <w:p w:rsidR="00FC5C6B" w:rsidRPr="003D7BC2" w:rsidRDefault="00FC5C6B" w:rsidP="004D7190">
      <w:pPr>
        <w:spacing w:after="0" w:line="240" w:lineRule="auto"/>
        <w:rPr>
          <w:rFonts w:ascii="Times New Roman" w:hAnsi="Times New Roman" w:cs="Times New Roman"/>
          <w:sz w:val="24"/>
          <w:szCs w:val="24"/>
        </w:rPr>
      </w:pPr>
    </w:p>
    <w:p w:rsidR="00C0129D" w:rsidRPr="00A27E28" w:rsidRDefault="004E7106" w:rsidP="004D7190">
      <w:pPr>
        <w:spacing w:after="0" w:line="240" w:lineRule="auto"/>
        <w:rPr>
          <w:rFonts w:ascii="Times New Roman" w:hAnsi="Times New Roman" w:cs="Times New Roman"/>
          <w:sz w:val="24"/>
          <w:szCs w:val="24"/>
        </w:rPr>
      </w:pPr>
      <w:r w:rsidRPr="003D7BC2">
        <w:rPr>
          <w:rFonts w:ascii="Times New Roman" w:hAnsi="Times New Roman" w:cs="Times New Roman"/>
          <w:sz w:val="24"/>
          <w:szCs w:val="24"/>
        </w:rPr>
        <w:t xml:space="preserve">3.2) </w:t>
      </w:r>
      <w:r w:rsidR="00617C03" w:rsidRPr="003D7BC2">
        <w:rPr>
          <w:rFonts w:ascii="Times New Roman" w:hAnsi="Times New Roman" w:cs="Times New Roman"/>
          <w:sz w:val="24"/>
          <w:szCs w:val="24"/>
        </w:rPr>
        <w:t>B</w:t>
      </w:r>
      <w:r w:rsidRPr="003D7BC2">
        <w:rPr>
          <w:rFonts w:ascii="Times New Roman" w:hAnsi="Times New Roman" w:cs="Times New Roman"/>
          <w:sz w:val="24"/>
          <w:szCs w:val="24"/>
        </w:rPr>
        <w:t>ased on their memory of the culprit</w:t>
      </w:r>
      <w:r w:rsidR="00617C03" w:rsidRPr="003D7BC2">
        <w:rPr>
          <w:rFonts w:ascii="Times New Roman" w:hAnsi="Times New Roman" w:cs="Times New Roman"/>
          <w:sz w:val="24"/>
          <w:szCs w:val="24"/>
        </w:rPr>
        <w:t>, ask the participant</w:t>
      </w:r>
      <w:r w:rsidR="007B4AC6" w:rsidRPr="003D7BC2">
        <w:rPr>
          <w:rFonts w:ascii="Times New Roman" w:hAnsi="Times New Roman" w:cs="Times New Roman"/>
          <w:sz w:val="24"/>
          <w:szCs w:val="24"/>
        </w:rPr>
        <w:t>-witness</w:t>
      </w:r>
      <w:r w:rsidRPr="003D7BC2">
        <w:rPr>
          <w:rFonts w:ascii="Times New Roman" w:hAnsi="Times New Roman" w:cs="Times New Roman"/>
          <w:sz w:val="24"/>
          <w:szCs w:val="24"/>
        </w:rPr>
        <w:t xml:space="preserve"> </w:t>
      </w:r>
      <w:r w:rsidR="00617C03" w:rsidRPr="003D7BC2">
        <w:rPr>
          <w:rFonts w:ascii="Times New Roman" w:hAnsi="Times New Roman" w:cs="Times New Roman"/>
          <w:sz w:val="24"/>
          <w:szCs w:val="24"/>
        </w:rPr>
        <w:t>h</w:t>
      </w:r>
      <w:r w:rsidRPr="003D7BC2">
        <w:rPr>
          <w:rFonts w:ascii="Times New Roman" w:hAnsi="Times New Roman" w:cs="Times New Roman"/>
          <w:sz w:val="24"/>
          <w:szCs w:val="24"/>
        </w:rPr>
        <w:t xml:space="preserve">ow confident </w:t>
      </w:r>
      <w:r w:rsidR="00617C03" w:rsidRPr="003D7BC2">
        <w:rPr>
          <w:rFonts w:ascii="Times New Roman" w:hAnsi="Times New Roman" w:cs="Times New Roman"/>
          <w:sz w:val="24"/>
          <w:szCs w:val="24"/>
        </w:rPr>
        <w:t xml:space="preserve">they </w:t>
      </w:r>
      <w:r w:rsidRPr="003D7BC2">
        <w:rPr>
          <w:rFonts w:ascii="Times New Roman" w:hAnsi="Times New Roman" w:cs="Times New Roman"/>
          <w:sz w:val="24"/>
          <w:szCs w:val="24"/>
        </w:rPr>
        <w:t>are that someone familiar with the culprit would be able to recognise them from the composite (0%: not at all confident to 100%: very confident)</w:t>
      </w:r>
      <w:r w:rsidR="00617C03" w:rsidRPr="003D7BC2">
        <w:rPr>
          <w:rFonts w:ascii="Times New Roman" w:hAnsi="Times New Roman" w:cs="Times New Roman"/>
          <w:sz w:val="24"/>
          <w:szCs w:val="24"/>
        </w:rPr>
        <w:t>.</w:t>
      </w:r>
    </w:p>
    <w:p w:rsidR="00D279ED" w:rsidRPr="00A27E28" w:rsidRDefault="00D279ED" w:rsidP="004D7190">
      <w:pPr>
        <w:spacing w:after="0" w:line="240" w:lineRule="auto"/>
        <w:rPr>
          <w:rFonts w:ascii="Times New Roman" w:hAnsi="Times New Roman" w:cs="Times New Roman"/>
          <w:sz w:val="24"/>
          <w:szCs w:val="24"/>
        </w:rPr>
      </w:pPr>
    </w:p>
    <w:p w:rsidR="00D279ED" w:rsidRPr="00A27E28" w:rsidRDefault="004E7106" w:rsidP="004D71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Note: the mean rating from the scales described in 3.1 and 3.2 is calculated to produce a participant-witness self-rating of culprit-composite similarity. </w:t>
      </w:r>
    </w:p>
    <w:p w:rsidR="007F71E5" w:rsidRPr="00A27E28" w:rsidRDefault="007F71E5" w:rsidP="004D7190">
      <w:pPr>
        <w:pStyle w:val="NormalWeb"/>
        <w:spacing w:before="0" w:beforeAutospacing="0" w:after="0" w:afterAutospacing="0"/>
      </w:pPr>
    </w:p>
    <w:p w:rsidR="007F71E5" w:rsidRPr="00A27E28" w:rsidRDefault="004E7106" w:rsidP="004D7190">
      <w:pPr>
        <w:pStyle w:val="NormalWeb"/>
        <w:numPr>
          <w:ilvl w:val="0"/>
          <w:numId w:val="33"/>
        </w:numPr>
        <w:spacing w:before="0" w:beforeAutospacing="0" w:after="0" w:afterAutospacing="0"/>
        <w:ind w:left="0" w:firstLine="0"/>
        <w:rPr>
          <w:b/>
        </w:rPr>
      </w:pPr>
      <w:r>
        <w:rPr>
          <w:b/>
        </w:rPr>
        <w:t>Culprit-acquaintance assessment of culprit-composite similarity</w:t>
      </w:r>
    </w:p>
    <w:p w:rsidR="00D449EF" w:rsidRPr="00A27E28" w:rsidRDefault="00D449EF" w:rsidP="004D7190">
      <w:pPr>
        <w:pStyle w:val="NormalWeb"/>
        <w:spacing w:before="0" w:beforeAutospacing="0" w:after="0" w:afterAutospacing="0"/>
        <w:rPr>
          <w:b/>
        </w:rPr>
      </w:pPr>
    </w:p>
    <w:p w:rsidR="005B2DAE" w:rsidRDefault="004E7106" w:rsidP="00180B5E">
      <w:pPr>
        <w:pStyle w:val="ListParagraph"/>
        <w:numPr>
          <w:ilvl w:val="1"/>
          <w:numId w:val="34"/>
        </w:numPr>
        <w:spacing w:after="0" w:line="240" w:lineRule="auto"/>
        <w:ind w:left="0" w:firstLine="0"/>
        <w:contextualSpacing/>
        <w:rPr>
          <w:rFonts w:ascii="Times New Roman" w:hAnsi="Times New Roman"/>
          <w:sz w:val="24"/>
          <w:szCs w:val="24"/>
        </w:rPr>
      </w:pPr>
      <w:r>
        <w:rPr>
          <w:rFonts w:ascii="Times New Roman" w:hAnsi="Times New Roman"/>
          <w:sz w:val="24"/>
          <w:szCs w:val="24"/>
        </w:rPr>
        <w:lastRenderedPageBreak/>
        <w:t>Have a close acquaintance of the culprit (culprit-acquaintance assessor)</w:t>
      </w:r>
      <w:proofErr w:type="gramStart"/>
      <w:r>
        <w:rPr>
          <w:rFonts w:ascii="Times New Roman" w:hAnsi="Times New Roman"/>
          <w:sz w:val="24"/>
          <w:szCs w:val="24"/>
        </w:rPr>
        <w:t>,</w:t>
      </w:r>
      <w:proofErr w:type="gramEnd"/>
      <w:r>
        <w:rPr>
          <w:rFonts w:ascii="Times New Roman" w:hAnsi="Times New Roman"/>
          <w:sz w:val="24"/>
          <w:szCs w:val="24"/>
        </w:rPr>
        <w:t xml:space="preserve"> provide an independent assessment of composite quality by viewing the composite, adjacent to two video stills from the original crime scene showing close-up facial views of the culprit</w:t>
      </w:r>
      <w:r w:rsidR="00EE3F52">
        <w:rPr>
          <w:rFonts w:ascii="Times New Roman" w:hAnsi="Times New Roman"/>
          <w:sz w:val="24"/>
          <w:szCs w:val="24"/>
        </w:rPr>
        <w:t xml:space="preserve">, displayed </w:t>
      </w:r>
      <w:r>
        <w:rPr>
          <w:rFonts w:ascii="Times New Roman" w:hAnsi="Times New Roman"/>
          <w:sz w:val="24"/>
          <w:szCs w:val="24"/>
        </w:rPr>
        <w:t>as a reminder of appearance in case the culprit’s hairstyle etc. has since changed.</w:t>
      </w:r>
    </w:p>
    <w:p w:rsidR="00D279ED" w:rsidRPr="00A27E28" w:rsidRDefault="00D279ED" w:rsidP="004D7190">
      <w:pPr>
        <w:spacing w:after="0" w:line="240" w:lineRule="auto"/>
        <w:contextualSpacing/>
        <w:rPr>
          <w:rFonts w:ascii="Times New Roman" w:hAnsi="Times New Roman" w:cs="Times New Roman"/>
          <w:sz w:val="24"/>
          <w:szCs w:val="24"/>
        </w:rPr>
      </w:pPr>
    </w:p>
    <w:p w:rsidR="00D279ED" w:rsidRPr="00587357" w:rsidRDefault="004E7106" w:rsidP="00587357">
      <w:pPr>
        <w:pStyle w:val="ListParagraph"/>
        <w:numPr>
          <w:ilvl w:val="2"/>
          <w:numId w:val="33"/>
        </w:numPr>
        <w:spacing w:after="0" w:line="240" w:lineRule="auto"/>
        <w:ind w:left="0" w:firstLine="0"/>
        <w:contextualSpacing/>
        <w:rPr>
          <w:rFonts w:ascii="Times New Roman" w:hAnsi="Times New Roman"/>
          <w:sz w:val="24"/>
          <w:szCs w:val="24"/>
        </w:rPr>
      </w:pPr>
      <w:r w:rsidRPr="00587357">
        <w:rPr>
          <w:rFonts w:ascii="Times New Roman" w:hAnsi="Times New Roman"/>
          <w:sz w:val="24"/>
          <w:szCs w:val="24"/>
        </w:rPr>
        <w:t>Have the culprit-acquaintance assessor provide an assessment of composite-suspect likeness (</w:t>
      </w:r>
      <w:del w:id="33" w:author="Author" w:date="2015-05-28T17:09:00Z">
        <w:r w:rsidRPr="00587357" w:rsidDel="00720BC8">
          <w:rPr>
            <w:rFonts w:ascii="Times New Roman" w:hAnsi="Times New Roman"/>
            <w:sz w:val="24"/>
            <w:szCs w:val="24"/>
          </w:rPr>
          <w:delText xml:space="preserve">1 </w:delText>
        </w:r>
      </w:del>
      <w:ins w:id="34" w:author="Author" w:date="2015-05-28T17:09:00Z">
        <w:r w:rsidR="00720BC8">
          <w:rPr>
            <w:rFonts w:ascii="Times New Roman" w:hAnsi="Times New Roman"/>
            <w:sz w:val="24"/>
            <w:szCs w:val="24"/>
          </w:rPr>
          <w:t>0%</w:t>
        </w:r>
        <w:r w:rsidR="00720BC8" w:rsidRPr="00587357">
          <w:rPr>
            <w:rFonts w:ascii="Times New Roman" w:hAnsi="Times New Roman"/>
            <w:sz w:val="24"/>
            <w:szCs w:val="24"/>
          </w:rPr>
          <w:t xml:space="preserve"> </w:t>
        </w:r>
      </w:ins>
      <w:r w:rsidRPr="00587357">
        <w:rPr>
          <w:rFonts w:ascii="Times New Roman" w:hAnsi="Times New Roman"/>
          <w:sz w:val="24"/>
          <w:szCs w:val="24"/>
        </w:rPr>
        <w:t>= no similarity; 10</w:t>
      </w:r>
      <w:ins w:id="35" w:author="Author" w:date="2015-05-28T17:09:00Z">
        <w:r w:rsidR="00720BC8">
          <w:rPr>
            <w:rFonts w:ascii="Times New Roman" w:hAnsi="Times New Roman"/>
            <w:sz w:val="24"/>
            <w:szCs w:val="24"/>
          </w:rPr>
          <w:t>0%</w:t>
        </w:r>
      </w:ins>
      <w:r w:rsidRPr="00587357">
        <w:rPr>
          <w:rFonts w:ascii="Times New Roman" w:hAnsi="Times New Roman"/>
          <w:sz w:val="24"/>
          <w:szCs w:val="24"/>
        </w:rPr>
        <w:t xml:space="preserve"> = highly similar).</w:t>
      </w:r>
    </w:p>
    <w:p w:rsidR="00D279ED" w:rsidRPr="00A27E28" w:rsidRDefault="00D279ED" w:rsidP="004D7190">
      <w:pPr>
        <w:spacing w:after="0" w:line="240" w:lineRule="auto"/>
        <w:contextualSpacing/>
        <w:rPr>
          <w:rFonts w:ascii="Times New Roman" w:hAnsi="Times New Roman" w:cs="Times New Roman"/>
          <w:sz w:val="24"/>
          <w:szCs w:val="24"/>
        </w:rPr>
      </w:pPr>
    </w:p>
    <w:p w:rsidR="00184915" w:rsidRPr="00A27E28" w:rsidRDefault="004E7106">
      <w:pPr>
        <w:pStyle w:val="ListParagraph"/>
        <w:spacing w:after="0" w:line="240" w:lineRule="auto"/>
        <w:ind w:left="0"/>
        <w:contextualSpacing/>
        <w:rPr>
          <w:rFonts w:ascii="Times New Roman" w:hAnsi="Times New Roman"/>
          <w:sz w:val="24"/>
          <w:szCs w:val="24"/>
        </w:rPr>
      </w:pPr>
      <w:r>
        <w:rPr>
          <w:rFonts w:ascii="Times New Roman" w:hAnsi="Times New Roman"/>
          <w:sz w:val="24"/>
          <w:szCs w:val="24"/>
        </w:rPr>
        <w:t>Note: The mean composite rating provided by a group of assessors is calculated to produce independent ratings of composite-suspect likeness.</w:t>
      </w:r>
    </w:p>
    <w:p w:rsidR="00D279ED" w:rsidRPr="00A27E28" w:rsidRDefault="00D279ED" w:rsidP="004D7190">
      <w:pPr>
        <w:pStyle w:val="ListParagraph"/>
        <w:spacing w:after="0" w:line="240" w:lineRule="auto"/>
        <w:ind w:left="0"/>
        <w:rPr>
          <w:rFonts w:ascii="Times New Roman" w:hAnsi="Times New Roman"/>
          <w:sz w:val="24"/>
          <w:szCs w:val="24"/>
        </w:rPr>
      </w:pPr>
    </w:p>
    <w:p w:rsidR="007F71E5" w:rsidRDefault="004E7106" w:rsidP="00587357">
      <w:pPr>
        <w:pStyle w:val="NormalWeb"/>
        <w:numPr>
          <w:ilvl w:val="0"/>
          <w:numId w:val="33"/>
        </w:numPr>
        <w:spacing w:before="0" w:beforeAutospacing="0" w:after="0" w:afterAutospacing="0"/>
        <w:ind w:left="0" w:firstLine="0"/>
        <w:rPr>
          <w:ins w:id="36" w:author="Author" w:date="2015-05-28T17:13:00Z"/>
          <w:b/>
        </w:rPr>
      </w:pPr>
      <w:r>
        <w:rPr>
          <w:b/>
        </w:rPr>
        <w:t>Preparation of the video line-ups containing the culprit and foils</w:t>
      </w:r>
    </w:p>
    <w:p w:rsidR="007F7EC8" w:rsidRDefault="007F7EC8">
      <w:pPr>
        <w:pStyle w:val="NormalWeb"/>
        <w:spacing w:before="0" w:beforeAutospacing="0" w:after="0" w:afterAutospacing="0"/>
        <w:rPr>
          <w:ins w:id="37" w:author="Author" w:date="2015-05-28T17:13:00Z"/>
          <w:b/>
        </w:rPr>
        <w:pPrChange w:id="38" w:author="Author" w:date="2015-05-28T17:13:00Z">
          <w:pPr>
            <w:pStyle w:val="NormalWeb"/>
            <w:numPr>
              <w:numId w:val="33"/>
            </w:numPr>
            <w:spacing w:before="0" w:beforeAutospacing="0" w:after="0" w:afterAutospacing="0"/>
            <w:ind w:left="555" w:hanging="555"/>
          </w:pPr>
        </w:pPrChange>
      </w:pPr>
    </w:p>
    <w:p w:rsidR="00074228" w:rsidRDefault="00074228" w:rsidP="00074228">
      <w:pPr>
        <w:spacing w:after="0" w:line="240" w:lineRule="auto"/>
        <w:rPr>
          <w:ins w:id="39" w:author="Author" w:date="2015-05-28T17:13:00Z"/>
          <w:rFonts w:ascii="Times New Roman" w:hAnsi="Times New Roman" w:cs="Times New Roman"/>
          <w:sz w:val="24"/>
          <w:szCs w:val="24"/>
        </w:rPr>
      </w:pPr>
      <w:ins w:id="40" w:author="Author" w:date="2015-05-28T17:13:00Z">
        <w:r>
          <w:rPr>
            <w:rFonts w:ascii="Times New Roman" w:hAnsi="Times New Roman" w:cs="Times New Roman"/>
            <w:sz w:val="24"/>
            <w:szCs w:val="24"/>
          </w:rPr>
          <w:t>Note: This section of the protocol has been optimized for the video line-up system</w:t>
        </w:r>
      </w:ins>
      <w:ins w:id="41" w:author="Author" w:date="2015-05-28T17:14:00Z">
        <w:r>
          <w:rPr>
            <w:rFonts w:ascii="Times New Roman" w:hAnsi="Times New Roman" w:cs="Times New Roman"/>
            <w:sz w:val="24"/>
            <w:szCs w:val="24"/>
          </w:rPr>
          <w:t xml:space="preserve"> PROMAT</w:t>
        </w:r>
      </w:ins>
      <w:ins w:id="42" w:author="Author" w:date="2015-05-28T17:13:00Z">
        <w:r>
          <w:rPr>
            <w:rFonts w:ascii="Times New Roman" w:hAnsi="Times New Roman" w:cs="Times New Roman"/>
            <w:sz w:val="24"/>
            <w:szCs w:val="24"/>
          </w:rPr>
          <w:t xml:space="preserve">, </w:t>
        </w:r>
      </w:ins>
      <w:ins w:id="43" w:author="Author" w:date="2015-05-28T17:14:00Z">
        <w:r>
          <w:rPr>
            <w:rFonts w:ascii="Times New Roman" w:hAnsi="Times New Roman" w:cs="Times New Roman"/>
            <w:sz w:val="24"/>
            <w:szCs w:val="24"/>
          </w:rPr>
          <w:t>although other systems are available</w:t>
        </w:r>
      </w:ins>
      <w:ins w:id="44" w:author="Author" w:date="2015-05-28T17:13:00Z">
        <w:r>
          <w:rPr>
            <w:rFonts w:ascii="Times New Roman" w:hAnsi="Times New Roman" w:cs="Times New Roman"/>
            <w:sz w:val="24"/>
            <w:szCs w:val="24"/>
          </w:rPr>
          <w:t>.</w:t>
        </w:r>
      </w:ins>
    </w:p>
    <w:p w:rsidR="007F7EC8" w:rsidRDefault="007F7EC8">
      <w:pPr>
        <w:pStyle w:val="NormalWeb"/>
        <w:spacing w:before="0" w:beforeAutospacing="0" w:after="0" w:afterAutospacing="0"/>
        <w:rPr>
          <w:b/>
        </w:rPr>
        <w:pPrChange w:id="45" w:author="Author" w:date="2015-05-28T17:13:00Z">
          <w:pPr>
            <w:pStyle w:val="NormalWeb"/>
            <w:numPr>
              <w:numId w:val="33"/>
            </w:numPr>
            <w:spacing w:before="0" w:beforeAutospacing="0" w:after="0" w:afterAutospacing="0"/>
            <w:ind w:left="555" w:hanging="555"/>
          </w:pPr>
        </w:pPrChange>
      </w:pPr>
    </w:p>
    <w:p w:rsidR="00D449EF" w:rsidRPr="00A27E28" w:rsidDel="00074228" w:rsidRDefault="00D449EF" w:rsidP="004D7190">
      <w:pPr>
        <w:pStyle w:val="NormalWeb"/>
        <w:spacing w:before="0" w:beforeAutospacing="0" w:after="0" w:afterAutospacing="0"/>
        <w:rPr>
          <w:del w:id="46" w:author="Author" w:date="2015-05-28T17:14:00Z"/>
          <w:b/>
        </w:rPr>
      </w:pPr>
    </w:p>
    <w:p w:rsidR="00184915" w:rsidRPr="00A27E28" w:rsidRDefault="004E7106" w:rsidP="00587357">
      <w:pPr>
        <w:pStyle w:val="NormalWeb"/>
        <w:numPr>
          <w:ilvl w:val="1"/>
          <w:numId w:val="56"/>
        </w:numPr>
        <w:spacing w:before="0" w:beforeAutospacing="0" w:after="0" w:afterAutospacing="0"/>
        <w:ind w:left="0" w:firstLine="0"/>
      </w:pPr>
      <w:r>
        <w:t>Have a police officer create a video line</w:t>
      </w:r>
      <w:r w:rsidR="00587357">
        <w:t>-</w:t>
      </w:r>
      <w:r>
        <w:t xml:space="preserve">up of the culprit, </w:t>
      </w:r>
      <w:del w:id="47" w:author="Author" w:date="2015-05-28T17:11:00Z">
        <w:r w:rsidDel="00720BC8">
          <w:delText xml:space="preserve">at a Metropolitan Police Service </w:delText>
        </w:r>
      </w:del>
      <w:ins w:id="48" w:author="Author" w:date="2015-05-28T17:11:00Z">
        <w:r w:rsidR="00720BC8">
          <w:t xml:space="preserve">at an </w:t>
        </w:r>
      </w:ins>
      <w:r w:rsidR="00A21782">
        <w:t>identification suite in a police station</w:t>
      </w:r>
      <w:r>
        <w:t xml:space="preserve">. </w:t>
      </w:r>
    </w:p>
    <w:p w:rsidR="005B2DAE" w:rsidRDefault="005B2DAE" w:rsidP="00587357">
      <w:pPr>
        <w:pStyle w:val="NormalWeb"/>
        <w:spacing w:before="0" w:beforeAutospacing="0" w:after="0" w:afterAutospacing="0"/>
      </w:pPr>
    </w:p>
    <w:p w:rsidR="008514BA" w:rsidRPr="00A27E28" w:rsidRDefault="004E7106" w:rsidP="00587357">
      <w:pPr>
        <w:pStyle w:val="NormalWeb"/>
        <w:numPr>
          <w:ilvl w:val="2"/>
          <w:numId w:val="56"/>
        </w:numPr>
        <w:spacing w:before="0" w:beforeAutospacing="0" w:after="0" w:afterAutospacing="0"/>
        <w:ind w:left="0" w:firstLine="0"/>
      </w:pPr>
      <w:r>
        <w:t>Have the police officer film a 15-second video clip of the culprit consisting of a head-and-shoulders clip of the culprit facing the camera, turning to the left, then to the right before turning to face the camera again in standard environmental conditions (e.g., lighting, distance, camera, background</w:t>
      </w:r>
      <w:r w:rsidR="00587357">
        <w:t>). S</w:t>
      </w:r>
      <w:r w:rsidR="00DF03F1">
        <w:t>ee Figure 8 for example stills extracted from the video line-up of the culprit</w:t>
      </w:r>
      <w:r>
        <w:t>.</w:t>
      </w:r>
    </w:p>
    <w:p w:rsidR="00C56C49" w:rsidRPr="00A27E28" w:rsidRDefault="00C56C49" w:rsidP="004D7190">
      <w:pPr>
        <w:pStyle w:val="NormalWeb"/>
        <w:spacing w:before="0" w:beforeAutospacing="0" w:after="0" w:afterAutospacing="0"/>
        <w:rPr>
          <w:lang w:val="en-US" w:eastAsia="ar-SA"/>
        </w:rPr>
      </w:pPr>
    </w:p>
    <w:p w:rsidR="00C56C49" w:rsidRPr="00A27E28" w:rsidRDefault="004E7106" w:rsidP="004D7190">
      <w:pPr>
        <w:pStyle w:val="NormalWeb"/>
        <w:spacing w:before="0" w:beforeAutospacing="0" w:after="0" w:afterAutospacing="0"/>
        <w:jc w:val="center"/>
      </w:pPr>
      <w:r>
        <w:rPr>
          <w:lang w:val="en-US" w:eastAsia="ar-SA"/>
        </w:rPr>
        <w:t>(Figures 8a and 8b about here)</w:t>
      </w:r>
    </w:p>
    <w:p w:rsidR="003C1357" w:rsidRPr="00A27E28" w:rsidRDefault="003C1357" w:rsidP="004D7190">
      <w:pPr>
        <w:pStyle w:val="NormalWeb"/>
        <w:spacing w:before="0" w:beforeAutospacing="0" w:after="0" w:afterAutospacing="0"/>
      </w:pPr>
    </w:p>
    <w:p w:rsidR="00BA22B7" w:rsidRPr="00A27E28" w:rsidRDefault="004E7106" w:rsidP="00587357">
      <w:pPr>
        <w:pStyle w:val="NormalWeb"/>
        <w:numPr>
          <w:ilvl w:val="1"/>
          <w:numId w:val="33"/>
        </w:numPr>
        <w:spacing w:before="0" w:beforeAutospacing="0" w:after="0" w:afterAutospacing="0"/>
        <w:ind w:left="0" w:firstLine="0"/>
      </w:pPr>
      <w:r>
        <w:t xml:space="preserve">Have the police officer select videos of nine foils from a database of over 40,000, taken in the same environmental conditions and matched with the culprit for age, gender, ethnicity and ‘general appearance in life’. </w:t>
      </w:r>
    </w:p>
    <w:p w:rsidR="005B2DAE" w:rsidRDefault="005B2DAE" w:rsidP="00587357">
      <w:pPr>
        <w:pStyle w:val="NormalWeb"/>
        <w:spacing w:before="0" w:beforeAutospacing="0" w:after="0" w:afterAutospacing="0"/>
      </w:pPr>
    </w:p>
    <w:p w:rsidR="005B2DAE" w:rsidRDefault="004E7106" w:rsidP="00587357">
      <w:pPr>
        <w:pStyle w:val="NormalWeb"/>
        <w:spacing w:before="0" w:beforeAutospacing="0" w:after="0" w:afterAutospacing="0"/>
      </w:pPr>
      <w:r>
        <w:t xml:space="preserve">Note: Normally only eight foils are included in a video line-up. For experimental purposes, one of the nine foils is randomly selected to replace the culprit for the culprit-absent video line-up.  </w:t>
      </w:r>
    </w:p>
    <w:p w:rsidR="002C6F70" w:rsidRPr="00A27E28" w:rsidRDefault="002C6F70" w:rsidP="004D7190">
      <w:pPr>
        <w:pStyle w:val="NormalWeb"/>
        <w:spacing w:before="0" w:beforeAutospacing="0" w:after="0" w:afterAutospacing="0"/>
      </w:pPr>
    </w:p>
    <w:p w:rsidR="00E12CB2" w:rsidRDefault="004E7106" w:rsidP="00587357">
      <w:pPr>
        <w:pStyle w:val="NormalWeb"/>
        <w:numPr>
          <w:ilvl w:val="1"/>
          <w:numId w:val="33"/>
        </w:numPr>
        <w:spacing w:before="0" w:beforeAutospacing="0" w:after="0" w:afterAutospacing="0"/>
        <w:ind w:left="0" w:firstLine="0"/>
        <w:rPr>
          <w:ins w:id="49" w:author="Author" w:date="2015-06-01T12:51:00Z"/>
        </w:rPr>
      </w:pPr>
      <w:r>
        <w:t xml:space="preserve">Have the culprit agree that the selected foils are </w:t>
      </w:r>
      <w:del w:id="50" w:author="Author" w:date="2015-06-01T11:37:00Z">
        <w:r w:rsidDel="00673114">
          <w:delText xml:space="preserve">of a </w:delText>
        </w:r>
      </w:del>
      <w:r>
        <w:t>suitable</w:t>
      </w:r>
      <w:ins w:id="51" w:author="Author" w:date="2015-06-01T11:41:00Z">
        <w:r w:rsidR="00673114">
          <w:t xml:space="preserve"> (e.g., they possess a reasonably similar appearance to the culprit)</w:t>
        </w:r>
      </w:ins>
      <w:del w:id="52" w:author="Author" w:date="2015-06-01T11:38:00Z">
        <w:r w:rsidDel="00673114">
          <w:delText xml:space="preserve"> likeness</w:delText>
        </w:r>
      </w:del>
      <w:r>
        <w:t>, as a suspect</w:t>
      </w:r>
      <w:ins w:id="53" w:author="Author" w:date="2015-06-01T11:38:00Z">
        <w:r w:rsidR="00673114">
          <w:t xml:space="preserve"> would have this opportunity in </w:t>
        </w:r>
      </w:ins>
      <w:ins w:id="54" w:author="Author" w:date="2015-06-01T12:51:00Z">
        <w:r w:rsidR="00E12CB2">
          <w:t xml:space="preserve">a </w:t>
        </w:r>
      </w:ins>
      <w:ins w:id="55" w:author="Author" w:date="2015-06-01T11:38:00Z">
        <w:r w:rsidR="00673114">
          <w:t>real police investigation</w:t>
        </w:r>
      </w:ins>
      <w:r w:rsidR="00587357">
        <w:t xml:space="preserve">. </w:t>
      </w:r>
    </w:p>
    <w:p w:rsidR="007F7EC8" w:rsidRDefault="007F7EC8">
      <w:pPr>
        <w:pStyle w:val="NormalWeb"/>
        <w:spacing w:before="0" w:beforeAutospacing="0" w:after="0" w:afterAutospacing="0"/>
        <w:rPr>
          <w:ins w:id="56" w:author="Author" w:date="2015-06-01T12:51:00Z"/>
        </w:rPr>
        <w:pPrChange w:id="57" w:author="Author" w:date="2015-06-01T12:51:00Z">
          <w:pPr>
            <w:pStyle w:val="NormalWeb"/>
            <w:numPr>
              <w:ilvl w:val="1"/>
              <w:numId w:val="33"/>
            </w:numPr>
            <w:spacing w:before="0" w:beforeAutospacing="0" w:after="0" w:afterAutospacing="0"/>
            <w:ind w:left="825" w:hanging="555"/>
          </w:pPr>
        </w:pPrChange>
      </w:pPr>
    </w:p>
    <w:p w:rsidR="007F7EC8" w:rsidRDefault="00587357">
      <w:pPr>
        <w:pStyle w:val="NormalWeb"/>
        <w:spacing w:before="0" w:beforeAutospacing="0" w:after="0" w:afterAutospacing="0"/>
        <w:pPrChange w:id="58" w:author="Author" w:date="2015-06-01T12:51:00Z">
          <w:pPr>
            <w:pStyle w:val="NormalWeb"/>
            <w:numPr>
              <w:ilvl w:val="1"/>
              <w:numId w:val="33"/>
            </w:numPr>
            <w:spacing w:before="0" w:beforeAutospacing="0" w:after="0" w:afterAutospacing="0"/>
            <w:ind w:left="825" w:hanging="555"/>
          </w:pPr>
        </w:pPrChange>
      </w:pPr>
      <w:r>
        <w:t xml:space="preserve">Note: Alternatively, </w:t>
      </w:r>
      <w:r w:rsidR="004E7106">
        <w:t xml:space="preserve">their legal representative </w:t>
      </w:r>
      <w:del w:id="59" w:author="Author" w:date="2015-06-01T11:38:00Z">
        <w:r w:rsidR="004E7106" w:rsidDel="00673114">
          <w:delText xml:space="preserve">in a police investigation </w:delText>
        </w:r>
      </w:del>
      <w:r w:rsidR="004E7106">
        <w:t xml:space="preserve">could have </w:t>
      </w:r>
      <w:ins w:id="60" w:author="Author" w:date="2015-06-01T11:38:00Z">
        <w:r w:rsidR="00673114">
          <w:t xml:space="preserve">this </w:t>
        </w:r>
      </w:ins>
      <w:r w:rsidR="004E7106">
        <w:t>opportunity</w:t>
      </w:r>
      <w:del w:id="61" w:author="Author" w:date="2015-06-01T11:39:00Z">
        <w:r w:rsidR="004E7106" w:rsidDel="00673114">
          <w:delText xml:space="preserve"> to do</w:delText>
        </w:r>
      </w:del>
      <w:r w:rsidR="004E7106">
        <w:t>.</w:t>
      </w:r>
    </w:p>
    <w:p w:rsidR="002C6F70" w:rsidRPr="00A27E28" w:rsidRDefault="002C6F70" w:rsidP="004D7190">
      <w:pPr>
        <w:pStyle w:val="NormalWeb"/>
        <w:spacing w:before="0" w:beforeAutospacing="0" w:after="0" w:afterAutospacing="0"/>
      </w:pPr>
    </w:p>
    <w:p w:rsidR="002C6F70" w:rsidRPr="00A27E28" w:rsidRDefault="004E7106" w:rsidP="00587357">
      <w:pPr>
        <w:pStyle w:val="NormalWeb"/>
        <w:numPr>
          <w:ilvl w:val="1"/>
          <w:numId w:val="33"/>
        </w:numPr>
        <w:spacing w:before="0" w:beforeAutospacing="0" w:after="0" w:afterAutospacing="0"/>
        <w:ind w:left="0" w:firstLine="0"/>
      </w:pPr>
      <w:r>
        <w:t>Have the police officer assemble the video line-up and copy it onto a CD to allow random playback</w:t>
      </w:r>
      <w:r w:rsidR="00DF03F1">
        <w:t xml:space="preserve"> later</w:t>
      </w:r>
      <w:r>
        <w:t>.</w:t>
      </w:r>
    </w:p>
    <w:p w:rsidR="00FD3B03" w:rsidRPr="00A27E28" w:rsidRDefault="00FD3B03" w:rsidP="004D7190">
      <w:pPr>
        <w:pStyle w:val="NormalWeb"/>
        <w:spacing w:before="0" w:beforeAutospacing="0" w:after="0" w:afterAutospacing="0"/>
      </w:pPr>
    </w:p>
    <w:p w:rsidR="0095024C" w:rsidRPr="00A27E28" w:rsidRDefault="004E7106" w:rsidP="00587357">
      <w:pPr>
        <w:pStyle w:val="ListParagraph"/>
        <w:numPr>
          <w:ilvl w:val="0"/>
          <w:numId w:val="33"/>
        </w:numPr>
        <w:spacing w:after="0" w:line="240" w:lineRule="auto"/>
        <w:ind w:left="0" w:firstLine="0"/>
        <w:rPr>
          <w:rFonts w:ascii="Times New Roman" w:hAnsi="Times New Roman"/>
          <w:b/>
          <w:sz w:val="24"/>
          <w:szCs w:val="24"/>
        </w:rPr>
      </w:pPr>
      <w:r>
        <w:rPr>
          <w:rFonts w:ascii="Times New Roman" w:hAnsi="Times New Roman"/>
          <w:b/>
          <w:sz w:val="24"/>
          <w:szCs w:val="24"/>
        </w:rPr>
        <w:t>Mock witness paradigm pilot study to test video line-up fairness</w:t>
      </w:r>
    </w:p>
    <w:p w:rsidR="00D449EF" w:rsidRPr="00A27E28" w:rsidRDefault="00D449EF" w:rsidP="004D7190">
      <w:pPr>
        <w:pStyle w:val="ListParagraph"/>
        <w:spacing w:after="0" w:line="240" w:lineRule="auto"/>
        <w:ind w:left="0"/>
        <w:rPr>
          <w:rFonts w:ascii="Times New Roman" w:hAnsi="Times New Roman"/>
          <w:b/>
          <w:sz w:val="24"/>
          <w:szCs w:val="24"/>
        </w:rPr>
      </w:pPr>
    </w:p>
    <w:p w:rsidR="007F71E5" w:rsidRPr="00A27E28" w:rsidRDefault="004E7106" w:rsidP="00AA5AB1">
      <w:pPr>
        <w:pStyle w:val="NormalWeb"/>
        <w:numPr>
          <w:ilvl w:val="1"/>
          <w:numId w:val="57"/>
        </w:numPr>
        <w:spacing w:before="0" w:beforeAutospacing="0" w:after="0" w:afterAutospacing="0"/>
        <w:ind w:left="0" w:firstLine="0"/>
      </w:pPr>
      <w:r>
        <w:t xml:space="preserve">Have a group of </w:t>
      </w:r>
      <w:del w:id="62" w:author="Author" w:date="2015-06-02T21:18:00Z">
        <w:r w:rsidDel="0048184B">
          <w:delText xml:space="preserve">approximately </w:delText>
        </w:r>
      </w:del>
      <w:r>
        <w:t xml:space="preserve">five pilot participants, unfamiliar with the culprit, and who do not participate in any other procedure, provide a written description of the culprit after viewing the crime scene video. </w:t>
      </w:r>
    </w:p>
    <w:p w:rsidR="00FD3B03" w:rsidRPr="00A27E28" w:rsidRDefault="00FD3B03" w:rsidP="004D7190">
      <w:pPr>
        <w:pStyle w:val="NormalWeb"/>
        <w:spacing w:before="0" w:beforeAutospacing="0" w:after="0" w:afterAutospacing="0"/>
      </w:pPr>
    </w:p>
    <w:p w:rsidR="00E87DB7" w:rsidRDefault="004E7106" w:rsidP="00E87DB7">
      <w:pPr>
        <w:pStyle w:val="NormalWeb"/>
        <w:numPr>
          <w:ilvl w:val="1"/>
          <w:numId w:val="33"/>
        </w:numPr>
        <w:spacing w:before="0" w:beforeAutospacing="0" w:after="0" w:afterAutospacing="0"/>
        <w:ind w:left="0" w:firstLine="0"/>
        <w:rPr>
          <w:ins w:id="63" w:author="Author" w:date="2015-06-02T20:43:00Z"/>
        </w:rPr>
        <w:pPrChange w:id="64" w:author="Author" w:date="2015-06-02T20:43:00Z">
          <w:pPr>
            <w:pStyle w:val="NormalWeb"/>
            <w:numPr>
              <w:ilvl w:val="1"/>
              <w:numId w:val="33"/>
            </w:numPr>
            <w:spacing w:before="0" w:beforeAutospacing="0" w:after="0" w:afterAutospacing="0"/>
            <w:ind w:left="825" w:hanging="555"/>
          </w:pPr>
        </w:pPrChange>
      </w:pPr>
      <w:r>
        <w:lastRenderedPageBreak/>
        <w:t xml:space="preserve">Have another pilot </w:t>
      </w:r>
      <w:r w:rsidR="007B4AC6">
        <w:t>participant;</w:t>
      </w:r>
      <w:r>
        <w:t xml:space="preserve"> blind to the study design and unfamiliar with the culprit amalgamate the descriptions collected in 6.1 into a single modal description by only including descriptions of features that are described consistently by the majority of the pilot participants, while disregarding those described by a minority of pilot participants.</w:t>
      </w:r>
    </w:p>
    <w:p w:rsidR="00E87DB7" w:rsidRDefault="00E87DB7" w:rsidP="00E87DB7">
      <w:pPr>
        <w:pStyle w:val="NormalWeb"/>
        <w:spacing w:before="0" w:beforeAutospacing="0" w:after="0" w:afterAutospacing="0"/>
        <w:rPr>
          <w:ins w:id="65" w:author="Author" w:date="2015-06-02T20:43:00Z"/>
        </w:rPr>
        <w:pPrChange w:id="66" w:author="Author" w:date="2015-06-02T20:43:00Z">
          <w:pPr>
            <w:pStyle w:val="NormalWeb"/>
            <w:numPr>
              <w:ilvl w:val="1"/>
              <w:numId w:val="33"/>
            </w:numPr>
            <w:spacing w:before="0" w:beforeAutospacing="0" w:after="0" w:afterAutospacing="0"/>
            <w:ind w:left="825" w:hanging="555"/>
          </w:pPr>
        </w:pPrChange>
      </w:pPr>
    </w:p>
    <w:p w:rsidR="00E87DB7" w:rsidRPr="00A27E28" w:rsidRDefault="00E87DB7" w:rsidP="00E87DB7">
      <w:pPr>
        <w:pStyle w:val="NormalWeb"/>
        <w:spacing w:before="0" w:beforeAutospacing="0" w:after="0" w:afterAutospacing="0"/>
        <w:pPrChange w:id="67" w:author="Author" w:date="2015-06-02T20:43:00Z">
          <w:pPr>
            <w:pStyle w:val="NormalWeb"/>
            <w:numPr>
              <w:ilvl w:val="1"/>
              <w:numId w:val="33"/>
            </w:numPr>
            <w:spacing w:before="0" w:beforeAutospacing="0" w:after="0" w:afterAutospacing="0"/>
            <w:ind w:left="825" w:hanging="555"/>
          </w:pPr>
        </w:pPrChange>
      </w:pPr>
      <w:ins w:id="68" w:author="Author" w:date="2015-06-02T20:43:00Z">
        <w:r>
          <w:t xml:space="preserve">Note: </w:t>
        </w:r>
      </w:ins>
      <w:ins w:id="69" w:author="Author" w:date="2015-06-02T21:18:00Z">
        <w:r w:rsidR="0048184B">
          <w:t>T</w:t>
        </w:r>
      </w:ins>
      <w:ins w:id="70" w:author="Author" w:date="2015-06-02T20:43:00Z">
        <w:r>
          <w:t xml:space="preserve">he interpretation of the </w:t>
        </w:r>
      </w:ins>
      <w:ins w:id="71" w:author="Author" w:date="2015-06-02T20:44:00Z">
        <w:r>
          <w:t>instructions above is left to the judgement of the pilot participant.</w:t>
        </w:r>
      </w:ins>
    </w:p>
    <w:p w:rsidR="00D31C81" w:rsidRPr="00A27E28" w:rsidRDefault="00D31C81" w:rsidP="004D7190">
      <w:pPr>
        <w:pStyle w:val="NormalWeb"/>
        <w:spacing w:before="0" w:beforeAutospacing="0" w:after="0" w:afterAutospacing="0"/>
      </w:pPr>
    </w:p>
    <w:p w:rsidR="005B2DAE" w:rsidRPr="00EE3F52" w:rsidRDefault="004E7106" w:rsidP="00AA5AB1">
      <w:pPr>
        <w:pStyle w:val="NormalWeb"/>
        <w:numPr>
          <w:ilvl w:val="1"/>
          <w:numId w:val="33"/>
        </w:numPr>
        <w:spacing w:before="0" w:beforeAutospacing="0" w:after="0" w:afterAutospacing="0"/>
        <w:ind w:left="0" w:firstLine="0"/>
      </w:pPr>
      <w:r>
        <w:t xml:space="preserve">Have a further group of ‘mock-witness’ participants, who have also never seen the culprit, or taken part in any other procedure of the research, view an array of full-face video </w:t>
      </w:r>
      <w:r w:rsidRPr="00EE3F52">
        <w:t>stills of the nine line-up members – extracted from the video line-up and to select one member based on the modal description</w:t>
      </w:r>
      <w:r w:rsidR="00DF03F1" w:rsidRPr="00EE3F52">
        <w:t xml:space="preserve"> created in 6.2</w:t>
      </w:r>
      <w:r w:rsidRPr="00EE3F52">
        <w:t xml:space="preserve">.  </w:t>
      </w:r>
    </w:p>
    <w:p w:rsidR="00FD3B03" w:rsidRPr="00EE3F52" w:rsidRDefault="00FD3B03" w:rsidP="00EE3F52">
      <w:pPr>
        <w:pStyle w:val="NormalWeb"/>
        <w:spacing w:before="0" w:beforeAutospacing="0" w:after="0" w:afterAutospacing="0"/>
      </w:pPr>
    </w:p>
    <w:p w:rsidR="007F71E5" w:rsidRPr="00AA5AB1" w:rsidRDefault="0093745E" w:rsidP="00AA5AB1">
      <w:pPr>
        <w:pStyle w:val="NormalWeb"/>
        <w:numPr>
          <w:ilvl w:val="0"/>
          <w:numId w:val="33"/>
        </w:numPr>
        <w:spacing w:before="0" w:beforeAutospacing="0" w:after="0" w:afterAutospacing="0"/>
        <w:ind w:left="0" w:firstLine="0"/>
        <w:rPr>
          <w:b/>
          <w:highlight w:val="yellow"/>
        </w:rPr>
      </w:pPr>
      <w:r w:rsidRPr="00AA5AB1">
        <w:rPr>
          <w:b/>
          <w:highlight w:val="yellow"/>
        </w:rPr>
        <w:t>Presentation of the video line-up and questionnaire</w:t>
      </w:r>
    </w:p>
    <w:p w:rsidR="00D449EF" w:rsidRPr="00AA5AB1" w:rsidRDefault="00D449EF">
      <w:pPr>
        <w:pStyle w:val="NormalWeb"/>
        <w:spacing w:before="0" w:beforeAutospacing="0" w:after="0" w:afterAutospacing="0"/>
        <w:rPr>
          <w:b/>
          <w:highlight w:val="yellow"/>
        </w:rPr>
      </w:pPr>
    </w:p>
    <w:p w:rsidR="0049129F" w:rsidRPr="0049129F" w:rsidRDefault="00EE3F52" w:rsidP="00AA5AB1">
      <w:pPr>
        <w:pStyle w:val="NormalWeb"/>
        <w:numPr>
          <w:ilvl w:val="1"/>
          <w:numId w:val="58"/>
        </w:numPr>
        <w:spacing w:before="0" w:beforeAutospacing="0" w:after="0" w:afterAutospacing="0"/>
        <w:ind w:left="0" w:firstLine="0"/>
        <w:rPr>
          <w:ins w:id="72" w:author="Author" w:date="2015-06-01T11:45:00Z"/>
          <w:rFonts w:eastAsiaTheme="minorHAnsi"/>
          <w:highlight w:val="yellow"/>
          <w:lang w:eastAsia="en-US"/>
          <w:rPrChange w:id="73" w:author="Author" w:date="2015-06-01T11:45:00Z">
            <w:rPr>
              <w:ins w:id="74" w:author="Author" w:date="2015-06-01T11:45:00Z"/>
              <w:highlight w:val="yellow"/>
            </w:rPr>
          </w:rPrChange>
        </w:rPr>
      </w:pPr>
      <w:r w:rsidRPr="00A31DCD">
        <w:rPr>
          <w:highlight w:val="yellow"/>
        </w:rPr>
        <w:t>Have c</w:t>
      </w:r>
      <w:r w:rsidR="0093745E" w:rsidRPr="00AA5AB1">
        <w:rPr>
          <w:highlight w:val="yellow"/>
        </w:rPr>
        <w:t>ontrols and composite creating participant-witnesses participate in this final phase of the study</w:t>
      </w:r>
      <w:r w:rsidRPr="00A31DCD">
        <w:rPr>
          <w:highlight w:val="yellow"/>
        </w:rPr>
        <w:t xml:space="preserve"> with </w:t>
      </w:r>
      <w:del w:id="75" w:author="Author" w:date="2015-06-02T20:21:00Z">
        <w:r w:rsidRPr="00A31DCD" w:rsidDel="00204D7F">
          <w:rPr>
            <w:highlight w:val="yellow"/>
          </w:rPr>
          <w:delText xml:space="preserve">approximately </w:delText>
        </w:r>
      </w:del>
      <w:r w:rsidRPr="00A31DCD">
        <w:rPr>
          <w:highlight w:val="yellow"/>
        </w:rPr>
        <w:t xml:space="preserve">the same </w:t>
      </w:r>
      <w:del w:id="76" w:author="Author" w:date="2015-06-02T20:21:00Z">
        <w:r w:rsidRPr="00A31DCD" w:rsidDel="00204D7F">
          <w:rPr>
            <w:highlight w:val="yellow"/>
          </w:rPr>
          <w:delText xml:space="preserve">mean </w:delText>
        </w:r>
      </w:del>
      <w:r w:rsidRPr="00A31DCD">
        <w:rPr>
          <w:highlight w:val="yellow"/>
        </w:rPr>
        <w:t>delay between viewing the initial crime scene video for both groups</w:t>
      </w:r>
      <w:r w:rsidR="0093745E" w:rsidRPr="00AA5AB1">
        <w:rPr>
          <w:highlight w:val="yellow"/>
        </w:rPr>
        <w:t xml:space="preserve">. </w:t>
      </w:r>
    </w:p>
    <w:p w:rsidR="007F7EC8" w:rsidRDefault="007F7EC8">
      <w:pPr>
        <w:pStyle w:val="NormalWeb"/>
        <w:spacing w:before="0" w:beforeAutospacing="0" w:after="0" w:afterAutospacing="0"/>
        <w:rPr>
          <w:ins w:id="77" w:author="Author" w:date="2015-06-01T11:45:00Z"/>
          <w:highlight w:val="yellow"/>
        </w:rPr>
        <w:pPrChange w:id="78" w:author="Author" w:date="2015-06-01T11:45:00Z">
          <w:pPr>
            <w:pStyle w:val="NormalWeb"/>
            <w:numPr>
              <w:ilvl w:val="1"/>
              <w:numId w:val="58"/>
            </w:numPr>
            <w:spacing w:before="0" w:beforeAutospacing="0" w:after="0" w:afterAutospacing="0"/>
            <w:ind w:left="630" w:hanging="360"/>
          </w:pPr>
        </w:pPrChange>
      </w:pPr>
    </w:p>
    <w:p w:rsidR="007F7EC8" w:rsidRDefault="00BA3742">
      <w:pPr>
        <w:pStyle w:val="NormalWeb"/>
        <w:spacing w:before="0" w:beforeAutospacing="0" w:after="0" w:afterAutospacing="0"/>
        <w:rPr>
          <w:rFonts w:eastAsiaTheme="minorHAnsi"/>
          <w:lang w:eastAsia="en-US"/>
          <w:rPrChange w:id="79" w:author="Author" w:date="2015-06-01T11:46:00Z">
            <w:rPr>
              <w:rFonts w:eastAsiaTheme="minorHAnsi"/>
              <w:highlight w:val="yellow"/>
              <w:lang w:eastAsia="en-US"/>
            </w:rPr>
          </w:rPrChange>
        </w:rPr>
        <w:pPrChange w:id="80" w:author="Author" w:date="2015-06-01T11:45:00Z">
          <w:pPr>
            <w:pStyle w:val="NormalWeb"/>
            <w:numPr>
              <w:ilvl w:val="1"/>
              <w:numId w:val="58"/>
            </w:numPr>
            <w:spacing w:before="0" w:beforeAutospacing="0" w:after="0" w:afterAutospacing="0"/>
            <w:ind w:left="630" w:hanging="360"/>
          </w:pPr>
        </w:pPrChange>
      </w:pPr>
      <w:ins w:id="81" w:author="Author" w:date="2015-06-01T11:45:00Z">
        <w:r w:rsidRPr="00BA3742">
          <w:rPr>
            <w:rPrChange w:id="82" w:author="Author" w:date="2015-06-01T11:46:00Z">
              <w:rPr>
                <w:highlight w:val="yellow"/>
              </w:rPr>
            </w:rPrChange>
          </w:rPr>
          <w:t xml:space="preserve">Note: </w:t>
        </w:r>
      </w:ins>
      <w:ins w:id="83" w:author="Author" w:date="2015-06-01T11:44:00Z">
        <w:r w:rsidRPr="00BA3742">
          <w:rPr>
            <w:rPrChange w:id="84" w:author="Author" w:date="2015-06-01T11:46:00Z">
              <w:rPr>
                <w:highlight w:val="yellow"/>
              </w:rPr>
            </w:rPrChange>
          </w:rPr>
          <w:t xml:space="preserve">The controls </w:t>
        </w:r>
      </w:ins>
      <w:ins w:id="85" w:author="Author" w:date="2015-06-01T11:45:00Z">
        <w:r w:rsidRPr="00BA3742">
          <w:rPr>
            <w:rPrChange w:id="86" w:author="Author" w:date="2015-06-01T11:46:00Z">
              <w:rPr>
                <w:highlight w:val="yellow"/>
              </w:rPr>
            </w:rPrChange>
          </w:rPr>
          <w:t xml:space="preserve">can </w:t>
        </w:r>
      </w:ins>
      <w:ins w:id="87" w:author="Author" w:date="2015-06-01T11:44:00Z">
        <w:r w:rsidRPr="00BA3742">
          <w:rPr>
            <w:rPrChange w:id="88" w:author="Author" w:date="2015-06-01T11:46:00Z">
              <w:rPr>
                <w:highlight w:val="yellow"/>
              </w:rPr>
            </w:rPrChange>
          </w:rPr>
          <w:t xml:space="preserve">be provided with a distraction task (e.g., puzzles) </w:t>
        </w:r>
      </w:ins>
      <w:ins w:id="89" w:author="Author" w:date="2015-06-01T11:45:00Z">
        <w:r w:rsidRPr="00BA3742">
          <w:rPr>
            <w:rPrChange w:id="90" w:author="Author" w:date="2015-06-01T11:46:00Z">
              <w:rPr>
                <w:highlight w:val="yellow"/>
              </w:rPr>
            </w:rPrChange>
          </w:rPr>
          <w:t>during the period of</w:t>
        </w:r>
      </w:ins>
      <w:ins w:id="91" w:author="Author" w:date="2015-06-01T11:44:00Z">
        <w:r w:rsidRPr="00BA3742">
          <w:rPr>
            <w:rPrChange w:id="92" w:author="Author" w:date="2015-06-01T11:46:00Z">
              <w:rPr>
                <w:highlight w:val="yellow"/>
              </w:rPr>
            </w:rPrChange>
          </w:rPr>
          <w:t xml:space="preserve"> time the pa</w:t>
        </w:r>
      </w:ins>
      <w:ins w:id="93" w:author="Author" w:date="2015-06-01T11:45:00Z">
        <w:r w:rsidRPr="00BA3742">
          <w:rPr>
            <w:rPrChange w:id="94" w:author="Author" w:date="2015-06-01T11:46:00Z">
              <w:rPr>
                <w:highlight w:val="yellow"/>
              </w:rPr>
            </w:rPrChange>
          </w:rPr>
          <w:t>rticipant-witnesses took to create a facial composite.</w:t>
        </w:r>
      </w:ins>
    </w:p>
    <w:p w:rsidR="00EE3F52" w:rsidRPr="00AA5AB1" w:rsidRDefault="00EE3F52" w:rsidP="00AA5AB1">
      <w:pPr>
        <w:pStyle w:val="NormalWeb"/>
        <w:spacing w:before="0" w:beforeAutospacing="0" w:after="0" w:afterAutospacing="0"/>
        <w:rPr>
          <w:rFonts w:eastAsiaTheme="minorHAnsi"/>
          <w:highlight w:val="yellow"/>
          <w:lang w:eastAsia="en-US"/>
        </w:rPr>
      </w:pPr>
    </w:p>
    <w:p w:rsidR="005B2DAE" w:rsidRPr="00AA5AB1" w:rsidRDefault="00AE4066" w:rsidP="00AA5AB1">
      <w:pPr>
        <w:pStyle w:val="NormalWeb"/>
        <w:numPr>
          <w:ilvl w:val="1"/>
          <w:numId w:val="33"/>
        </w:numPr>
        <w:spacing w:before="0" w:beforeAutospacing="0" w:after="0" w:afterAutospacing="0"/>
        <w:ind w:left="0" w:firstLine="0"/>
        <w:rPr>
          <w:rFonts w:eastAsiaTheme="minorHAnsi"/>
          <w:highlight w:val="yellow"/>
          <w:lang w:eastAsia="en-US"/>
        </w:rPr>
      </w:pPr>
      <w:r>
        <w:rPr>
          <w:highlight w:val="yellow"/>
        </w:rPr>
        <w:t>Randomly allocate</w:t>
      </w:r>
      <w:r w:rsidR="00EE3F52" w:rsidRPr="00A31DCD">
        <w:rPr>
          <w:highlight w:val="yellow"/>
        </w:rPr>
        <w:t xml:space="preserve"> t</w:t>
      </w:r>
      <w:r w:rsidR="0093745E" w:rsidRPr="00AA5AB1">
        <w:rPr>
          <w:highlight w:val="yellow"/>
        </w:rPr>
        <w:t>he participant to view either a culprit-present or a culprit-absent video line-up.</w:t>
      </w:r>
    </w:p>
    <w:p w:rsidR="00944A70" w:rsidRPr="00AA5AB1" w:rsidRDefault="00944A70" w:rsidP="00EE3F52">
      <w:pPr>
        <w:pStyle w:val="NormalWeb"/>
        <w:spacing w:before="0" w:beforeAutospacing="0" w:after="0" w:afterAutospacing="0"/>
        <w:rPr>
          <w:rFonts w:eastAsiaTheme="minorHAnsi"/>
          <w:highlight w:val="yellow"/>
          <w:lang w:eastAsia="en-US"/>
        </w:rPr>
      </w:pPr>
    </w:p>
    <w:p w:rsidR="005B2DAE" w:rsidRPr="00AA5AB1" w:rsidRDefault="0093745E" w:rsidP="00AA5AB1">
      <w:pPr>
        <w:pStyle w:val="NormalWeb"/>
        <w:numPr>
          <w:ilvl w:val="1"/>
          <w:numId w:val="33"/>
        </w:numPr>
        <w:spacing w:before="0" w:beforeAutospacing="0" w:after="0" w:afterAutospacing="0"/>
        <w:ind w:left="0" w:firstLine="0"/>
        <w:rPr>
          <w:highlight w:val="yellow"/>
        </w:rPr>
      </w:pPr>
      <w:r w:rsidRPr="00AA5AB1">
        <w:rPr>
          <w:rFonts w:eastAsiaTheme="minorHAnsi"/>
          <w:highlight w:val="yellow"/>
          <w:lang w:eastAsia="en-US"/>
        </w:rPr>
        <w:t xml:space="preserve">Have the participant read the instructions on the Cued Description Form (see Table 2), </w:t>
      </w:r>
      <w:r w:rsidRPr="00AA5AB1">
        <w:rPr>
          <w:highlight w:val="yellow"/>
        </w:rPr>
        <w:t>and then complete the multiple-choice or cued questions.</w:t>
      </w:r>
    </w:p>
    <w:p w:rsidR="005B2DAE" w:rsidRPr="00617C03" w:rsidRDefault="005B2DAE" w:rsidP="00617C03">
      <w:pPr>
        <w:pStyle w:val="NormalWeb"/>
        <w:spacing w:before="0" w:beforeAutospacing="0" w:after="0" w:afterAutospacing="0"/>
        <w:rPr>
          <w:rFonts w:eastAsiaTheme="minorHAnsi"/>
          <w:highlight w:val="yellow"/>
          <w:lang w:val="en-US" w:eastAsia="en-US"/>
        </w:rPr>
      </w:pPr>
    </w:p>
    <w:p w:rsidR="005B2DAE" w:rsidRPr="00617C03" w:rsidRDefault="004E7106" w:rsidP="00617C03">
      <w:pPr>
        <w:pStyle w:val="NormalWeb"/>
        <w:spacing w:before="0" w:beforeAutospacing="0" w:after="0" w:afterAutospacing="0"/>
        <w:jc w:val="center"/>
        <w:rPr>
          <w:highlight w:val="yellow"/>
        </w:rPr>
      </w:pPr>
      <w:r w:rsidRPr="00A31DCD">
        <w:rPr>
          <w:rFonts w:eastAsiaTheme="minorHAnsi"/>
          <w:lang w:val="en-US" w:eastAsia="en-US"/>
        </w:rPr>
        <w:t>(Table 2 about here)</w:t>
      </w:r>
    </w:p>
    <w:p w:rsidR="004B57C2" w:rsidRPr="00617C03" w:rsidRDefault="004B57C2" w:rsidP="00EE3F52">
      <w:pPr>
        <w:spacing w:after="0" w:line="240" w:lineRule="auto"/>
        <w:rPr>
          <w:rFonts w:ascii="Times New Roman" w:hAnsi="Times New Roman" w:cs="Times New Roman"/>
          <w:sz w:val="24"/>
          <w:szCs w:val="24"/>
          <w:highlight w:val="yellow"/>
        </w:rPr>
      </w:pPr>
    </w:p>
    <w:p w:rsidR="005B2DAE" w:rsidRPr="003D7BC2" w:rsidRDefault="004E7106" w:rsidP="00AA5AB1">
      <w:pPr>
        <w:pStyle w:val="NormalWeb"/>
        <w:numPr>
          <w:ilvl w:val="1"/>
          <w:numId w:val="33"/>
        </w:numPr>
        <w:autoSpaceDE w:val="0"/>
        <w:autoSpaceDN w:val="0"/>
        <w:adjustRightInd w:val="0"/>
        <w:spacing w:before="0" w:beforeAutospacing="0" w:after="0" w:afterAutospacing="0"/>
        <w:ind w:left="0" w:firstLine="0"/>
        <w:rPr>
          <w:rFonts w:eastAsiaTheme="minorHAnsi"/>
          <w:lang w:eastAsia="en-US"/>
        </w:rPr>
      </w:pPr>
      <w:r w:rsidRPr="003D7BC2">
        <w:t xml:space="preserve">Have the line-up administrator inform the participant that they will be attempting to identify the culprit they originally viewed in the crime scene video, in a video line-up displayed on a computer monitor. </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3D7BC2" w:rsidRDefault="004E7106" w:rsidP="00AA5AB1">
      <w:pPr>
        <w:pStyle w:val="NormalWeb"/>
        <w:numPr>
          <w:ilvl w:val="1"/>
          <w:numId w:val="33"/>
        </w:numPr>
        <w:autoSpaceDE w:val="0"/>
        <w:autoSpaceDN w:val="0"/>
        <w:adjustRightInd w:val="0"/>
        <w:spacing w:before="0" w:beforeAutospacing="0" w:after="0" w:afterAutospacing="0"/>
        <w:ind w:left="0" w:firstLine="0"/>
        <w:rPr>
          <w:rFonts w:eastAsiaTheme="minorHAnsi"/>
          <w:lang w:eastAsia="en-US"/>
        </w:rPr>
      </w:pPr>
      <w:r w:rsidRPr="003D7BC2">
        <w:t xml:space="preserve">Have the line-up administrator warn the participant-witness that the culprit they saw in the initial crime scene video may or may not be present in the line-up. </w:t>
      </w:r>
    </w:p>
    <w:p w:rsidR="004B57C2" w:rsidRPr="00A31DCD" w:rsidRDefault="004B57C2" w:rsidP="00EE3F52">
      <w:pPr>
        <w:pStyle w:val="NormalWeb"/>
        <w:spacing w:before="0" w:beforeAutospacing="0" w:after="0" w:afterAutospacing="0"/>
        <w:rPr>
          <w:highlight w:val="yellow"/>
        </w:rPr>
      </w:pPr>
    </w:p>
    <w:p w:rsidR="00EE3F52" w:rsidRPr="00AA5AB1" w:rsidRDefault="00EE3F52"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t xml:space="preserve">Have the line-up administrator start the video line-up procedure on a computer monitor consisting of a sequential display of the nine 15 sec clips which should be shown twice, with suspects and foils randomly ordered, and with a line-up member number (1–9) appearing with each video clip. </w:t>
      </w:r>
    </w:p>
    <w:p w:rsidR="00EE3F52" w:rsidRPr="00AA5AB1" w:rsidRDefault="00EE3F52" w:rsidP="00AA5AB1">
      <w:pPr>
        <w:pStyle w:val="NormalWeb"/>
        <w:spacing w:before="0" w:beforeAutospacing="0" w:after="0" w:afterAutospacing="0"/>
        <w:rPr>
          <w:rFonts w:eastAsiaTheme="minorHAnsi"/>
          <w:highlight w:val="yellow"/>
          <w:lang w:eastAsia="en-US"/>
        </w:rPr>
      </w:pPr>
    </w:p>
    <w:p w:rsidR="005B2DAE" w:rsidRPr="00A31DCD" w:rsidRDefault="00EE3F52"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t>Have the p</w:t>
      </w:r>
      <w:r w:rsidR="004E7106" w:rsidRPr="00A31DCD">
        <w:rPr>
          <w:highlight w:val="yellow"/>
        </w:rPr>
        <w:t>articipant view</w:t>
      </w:r>
      <w:r w:rsidRPr="00A31DCD">
        <w:rPr>
          <w:highlight w:val="yellow"/>
        </w:rPr>
        <w:t xml:space="preserve"> the video line-up. </w:t>
      </w:r>
      <w:r w:rsidR="004E7106" w:rsidRPr="00A31DCD">
        <w:rPr>
          <w:highlight w:val="yellow"/>
        </w:rPr>
        <w:t xml:space="preserve"> </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3D7BC2" w:rsidRDefault="004E7106" w:rsidP="00AA5AB1">
      <w:pPr>
        <w:pStyle w:val="NormalWeb"/>
        <w:numPr>
          <w:ilvl w:val="1"/>
          <w:numId w:val="33"/>
        </w:numPr>
        <w:spacing w:before="0" w:beforeAutospacing="0" w:after="0" w:afterAutospacing="0"/>
        <w:ind w:left="0" w:firstLine="0"/>
        <w:rPr>
          <w:rFonts w:eastAsiaTheme="minorHAnsi"/>
          <w:lang w:eastAsia="en-US"/>
        </w:rPr>
      </w:pPr>
      <w:r w:rsidRPr="003D7BC2">
        <w:t xml:space="preserve">On completion, have the line-up administer ask the participant whether they would like to view any part, or the whole of the line-up again. </w:t>
      </w:r>
    </w:p>
    <w:p w:rsidR="004B57C2" w:rsidRPr="003D7BC2" w:rsidRDefault="004B57C2" w:rsidP="00EE3F52">
      <w:pPr>
        <w:pStyle w:val="NormalWeb"/>
        <w:spacing w:before="0" w:beforeAutospacing="0" w:after="0" w:afterAutospacing="0"/>
        <w:rPr>
          <w:rFonts w:eastAsiaTheme="minorHAnsi"/>
          <w:lang w:eastAsia="en-US"/>
        </w:rPr>
      </w:pPr>
    </w:p>
    <w:p w:rsidR="005B2DAE" w:rsidRPr="003D7BC2" w:rsidRDefault="004E7106" w:rsidP="00AA5AB1">
      <w:pPr>
        <w:pStyle w:val="NormalWeb"/>
        <w:spacing w:before="0" w:beforeAutospacing="0" w:after="0" w:afterAutospacing="0"/>
        <w:rPr>
          <w:rFonts w:eastAsiaTheme="minorHAnsi"/>
          <w:lang w:eastAsia="en-US"/>
        </w:rPr>
      </w:pPr>
      <w:r w:rsidRPr="003D7BC2">
        <w:t xml:space="preserve">Note: The participant may view part or the whole of the line-up as many times as they like. </w:t>
      </w:r>
    </w:p>
    <w:p w:rsidR="004B57C2" w:rsidRPr="00AA5AB1" w:rsidRDefault="004B57C2" w:rsidP="00EE3F52">
      <w:pPr>
        <w:pStyle w:val="NormalWeb"/>
        <w:spacing w:before="0" w:beforeAutospacing="0" w:after="0" w:afterAutospacing="0"/>
        <w:rPr>
          <w:rFonts w:eastAsiaTheme="minorHAnsi"/>
          <w:highlight w:val="yellow"/>
          <w:lang w:eastAsia="en-US"/>
        </w:rPr>
      </w:pPr>
    </w:p>
    <w:p w:rsidR="005B2DAE" w:rsidRPr="00A31DCD" w:rsidRDefault="004E7106"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lastRenderedPageBreak/>
        <w:t>Have the participant respond in writing to a line-up questionnaire asking whether the culprit was present or not in the line-up (yes/no)</w:t>
      </w:r>
      <w:r w:rsidRPr="00A31DCD">
        <w:rPr>
          <w:i/>
          <w:highlight w:val="yellow"/>
        </w:rPr>
        <w:t>,</w:t>
      </w:r>
      <w:r w:rsidRPr="00A31DCD">
        <w:rPr>
          <w:highlight w:val="yellow"/>
        </w:rPr>
        <w:t xml:space="preserve"> and if the response is ‘yes’ to provide the line-up member number (1-9).</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A31DCD" w:rsidRDefault="004E7106"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rFonts w:eastAsiaTheme="minorHAnsi"/>
          <w:highlight w:val="yellow"/>
          <w:lang w:eastAsia="en-US"/>
        </w:rPr>
        <w:t>If the participant has selected a line-up member, have the line-up administrator play the video clip of that member only to ensure the participant is satisfied with their response.</w:t>
      </w:r>
    </w:p>
    <w:p w:rsidR="004B57C2" w:rsidRPr="00A31DCD" w:rsidRDefault="004B57C2" w:rsidP="00EE3F52">
      <w:pPr>
        <w:pStyle w:val="NormalWeb"/>
        <w:spacing w:before="0" w:beforeAutospacing="0" w:after="0" w:afterAutospacing="0"/>
        <w:rPr>
          <w:highlight w:val="yellow"/>
        </w:rPr>
      </w:pPr>
    </w:p>
    <w:p w:rsidR="005B2DAE" w:rsidRPr="00AA5AB1" w:rsidRDefault="0093745E" w:rsidP="00AA5AB1">
      <w:pPr>
        <w:pStyle w:val="ListParagraph"/>
        <w:numPr>
          <w:ilvl w:val="1"/>
          <w:numId w:val="33"/>
        </w:numPr>
        <w:spacing w:after="0" w:line="240" w:lineRule="auto"/>
        <w:ind w:left="0" w:firstLine="0"/>
        <w:rPr>
          <w:rFonts w:ascii="Times New Roman" w:hAnsi="Times New Roman"/>
          <w:sz w:val="24"/>
          <w:szCs w:val="24"/>
          <w:highlight w:val="yellow"/>
        </w:rPr>
      </w:pPr>
      <w:r w:rsidRPr="00AA5AB1">
        <w:rPr>
          <w:rFonts w:ascii="Times New Roman" w:hAnsi="Times New Roman"/>
          <w:sz w:val="24"/>
          <w:szCs w:val="24"/>
          <w:highlight w:val="yellow"/>
        </w:rPr>
        <w:t>Have the participant provide a confidence estimate in their line-up decision regardless of whether they made a selection or rejected the line-up in 7.</w:t>
      </w:r>
      <w:r w:rsidR="00DF03F1" w:rsidRPr="00A31DCD">
        <w:rPr>
          <w:rFonts w:ascii="Times New Roman" w:hAnsi="Times New Roman"/>
          <w:sz w:val="24"/>
          <w:szCs w:val="24"/>
          <w:highlight w:val="yellow"/>
        </w:rPr>
        <w:t>5</w:t>
      </w:r>
      <w:r w:rsidRPr="00AA5AB1">
        <w:rPr>
          <w:rFonts w:ascii="Times New Roman" w:hAnsi="Times New Roman"/>
          <w:sz w:val="24"/>
          <w:szCs w:val="24"/>
          <w:highlight w:val="yellow"/>
        </w:rPr>
        <w:t xml:space="preserve"> (0% = no confidence to 100% = absolutely certain). </w:t>
      </w:r>
    </w:p>
    <w:p w:rsidR="004B57C2" w:rsidRPr="00A27E28" w:rsidRDefault="004B57C2">
      <w:pPr>
        <w:spacing w:after="0" w:line="240" w:lineRule="auto"/>
        <w:rPr>
          <w:rFonts w:ascii="Times New Roman" w:hAnsi="Times New Roman" w:cs="Times New Roman"/>
          <w:sz w:val="24"/>
          <w:szCs w:val="24"/>
        </w:rPr>
      </w:pPr>
    </w:p>
    <w:p w:rsidR="00607654" w:rsidRPr="00A27E28" w:rsidRDefault="004E7106" w:rsidP="004D7190">
      <w:pPr>
        <w:pStyle w:val="ListParagraph"/>
        <w:numPr>
          <w:ilvl w:val="0"/>
          <w:numId w:val="35"/>
        </w:num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Data analyses </w:t>
      </w:r>
    </w:p>
    <w:p w:rsidR="00D449EF" w:rsidRPr="00A27E28" w:rsidRDefault="00D449EF" w:rsidP="004D7190">
      <w:pPr>
        <w:pStyle w:val="ListParagraph"/>
        <w:spacing w:after="0" w:line="240" w:lineRule="auto"/>
        <w:ind w:left="0"/>
        <w:rPr>
          <w:rFonts w:ascii="Times New Roman" w:eastAsiaTheme="minorHAnsi" w:hAnsi="Times New Roman"/>
          <w:b/>
          <w:sz w:val="24"/>
          <w:szCs w:val="24"/>
          <w:lang w:eastAsia="en-US"/>
        </w:rPr>
      </w:pPr>
    </w:p>
    <w:p w:rsidR="003928CA" w:rsidRPr="00A27E28" w:rsidRDefault="00AE4066" w:rsidP="00AE4066">
      <w:pPr>
        <w:pStyle w:val="ListParagraph"/>
        <w:spacing w:after="0" w:line="240" w:lineRule="auto"/>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Note: </w:t>
      </w:r>
      <w:r w:rsidR="004E7106">
        <w:rPr>
          <w:rFonts w:ascii="Times New Roman" w:eastAsiaTheme="minorHAnsi" w:hAnsi="Times New Roman"/>
          <w:sz w:val="24"/>
          <w:szCs w:val="24"/>
          <w:lang w:eastAsia="en-US"/>
        </w:rPr>
        <w:t>Some of the data collected (e.g., descriptions of the culprit) in this paradigm are included primarily to ensure that procedures conform to normal police practice in England and Wales and not specifically for later analyses. Nevertheless, it would be possible to analyze these data to test for relationships between perhaps description quality and quantity, and composite quality and identification accuracy. However, these would be supplemental analyses, and the data analyses listed here are those that are most likely to be employed to investigate important experimental hypotheses.</w:t>
      </w:r>
      <w:r w:rsidR="0052261A">
        <w:rPr>
          <w:rFonts w:ascii="Times New Roman" w:eastAsiaTheme="minorHAnsi" w:hAnsi="Times New Roman"/>
          <w:sz w:val="24"/>
          <w:szCs w:val="24"/>
          <w:lang w:eastAsia="en-US"/>
        </w:rPr>
        <w:t xml:space="preserve"> </w:t>
      </w:r>
    </w:p>
    <w:p w:rsidR="003928CA" w:rsidRPr="00A27E28" w:rsidRDefault="003928CA" w:rsidP="004D7190">
      <w:pPr>
        <w:pStyle w:val="ListParagraph"/>
        <w:spacing w:after="0" w:line="240" w:lineRule="auto"/>
        <w:ind w:left="0"/>
        <w:rPr>
          <w:rFonts w:ascii="Times New Roman" w:eastAsiaTheme="minorHAnsi" w:hAnsi="Times New Roman"/>
          <w:sz w:val="24"/>
          <w:szCs w:val="24"/>
          <w:lang w:eastAsia="en-US"/>
        </w:rPr>
      </w:pPr>
    </w:p>
    <w:p w:rsidR="0085393B" w:rsidRPr="00A27E28" w:rsidRDefault="00AE4066"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eastAsiaTheme="minorHAnsi" w:hAnsi="Times New Roman"/>
          <w:sz w:val="24"/>
          <w:szCs w:val="24"/>
          <w:lang w:eastAsia="en-US"/>
        </w:rPr>
        <w:t>U</w:t>
      </w:r>
      <w:r w:rsidR="004E7106">
        <w:rPr>
          <w:rFonts w:ascii="Times New Roman" w:eastAsiaTheme="minorHAnsi" w:hAnsi="Times New Roman"/>
          <w:sz w:val="24"/>
          <w:szCs w:val="24"/>
          <w:lang w:eastAsia="en-US"/>
        </w:rPr>
        <w:t>se an independent-measures t-test</w:t>
      </w:r>
      <w:r w:rsidR="0052261A">
        <w:rPr>
          <w:rFonts w:ascii="Times New Roman" w:eastAsiaTheme="minorHAnsi" w:hAnsi="Times New Roman"/>
          <w:sz w:val="24"/>
          <w:szCs w:val="24"/>
          <w:lang w:eastAsia="en-US"/>
        </w:rPr>
        <w:t xml:space="preserve"> </w:t>
      </w:r>
      <w:r w:rsidR="0052261A" w:rsidRPr="003D7BC2">
        <w:rPr>
          <w:rFonts w:ascii="Times New Roman" w:eastAsiaTheme="minorHAnsi" w:hAnsi="Times New Roman"/>
          <w:sz w:val="24"/>
          <w:szCs w:val="24"/>
          <w:vertAlign w:val="superscript"/>
          <w:lang w:eastAsia="en-US"/>
        </w:rPr>
        <w:t>43</w:t>
      </w:r>
      <w:r w:rsidR="004E7106">
        <w:rPr>
          <w:rFonts w:ascii="Times New Roman" w:eastAsiaTheme="minorHAnsi" w:hAnsi="Times New Roman"/>
          <w:sz w:val="24"/>
          <w:szCs w:val="24"/>
          <w:lang w:eastAsia="en-US"/>
        </w:rPr>
        <w:t xml:space="preserve"> to ensure that the ratings of prospective confidence in being able to recognize the culprit, </w:t>
      </w:r>
      <w:ins w:id="95" w:author="Author" w:date="2015-06-01T11:47:00Z">
        <w:r w:rsidR="0049129F">
          <w:rPr>
            <w:rFonts w:ascii="Times New Roman" w:eastAsiaTheme="minorHAnsi" w:hAnsi="Times New Roman"/>
            <w:sz w:val="24"/>
            <w:szCs w:val="24"/>
            <w:lang w:eastAsia="en-US"/>
          </w:rPr>
          <w:t xml:space="preserve">which were </w:t>
        </w:r>
      </w:ins>
      <w:r w:rsidR="004E7106">
        <w:rPr>
          <w:rFonts w:ascii="Times New Roman" w:eastAsiaTheme="minorHAnsi" w:hAnsi="Times New Roman"/>
          <w:sz w:val="24"/>
          <w:szCs w:val="24"/>
          <w:lang w:eastAsia="en-US"/>
        </w:rPr>
        <w:t>collected shortly after the participants view</w:t>
      </w:r>
      <w:ins w:id="96" w:author="Author" w:date="2015-06-01T11:48:00Z">
        <w:r w:rsidR="0049129F">
          <w:rPr>
            <w:rFonts w:ascii="Times New Roman" w:eastAsiaTheme="minorHAnsi" w:hAnsi="Times New Roman"/>
            <w:sz w:val="24"/>
            <w:szCs w:val="24"/>
            <w:lang w:eastAsia="en-US"/>
          </w:rPr>
          <w:t>ed</w:t>
        </w:r>
      </w:ins>
      <w:r w:rsidR="004E7106">
        <w:rPr>
          <w:rFonts w:ascii="Times New Roman" w:eastAsiaTheme="minorHAnsi" w:hAnsi="Times New Roman"/>
          <w:sz w:val="24"/>
          <w:szCs w:val="24"/>
          <w:lang w:eastAsia="en-US"/>
        </w:rPr>
        <w:t xml:space="preserve"> the crime scene video</w:t>
      </w:r>
      <w:ins w:id="97" w:author="Author" w:date="2015-06-01T11:48:00Z">
        <w:r w:rsidR="0049129F">
          <w:rPr>
            <w:rFonts w:ascii="Times New Roman" w:eastAsiaTheme="minorHAnsi" w:hAnsi="Times New Roman"/>
            <w:sz w:val="24"/>
            <w:szCs w:val="24"/>
            <w:lang w:eastAsia="en-US"/>
          </w:rPr>
          <w:t>,</w:t>
        </w:r>
      </w:ins>
      <w:r w:rsidR="004E7106">
        <w:rPr>
          <w:rFonts w:ascii="Times New Roman" w:eastAsiaTheme="minorHAnsi" w:hAnsi="Times New Roman"/>
          <w:sz w:val="24"/>
          <w:szCs w:val="24"/>
          <w:lang w:eastAsia="en-US"/>
        </w:rPr>
        <w:t xml:space="preserve"> are </w:t>
      </w:r>
      <w:del w:id="98" w:author="Author" w:date="2015-06-02T21:19:00Z">
        <w:r w:rsidR="004E7106" w:rsidDel="0048184B">
          <w:rPr>
            <w:rFonts w:ascii="Times New Roman" w:eastAsiaTheme="minorHAnsi" w:hAnsi="Times New Roman"/>
            <w:sz w:val="24"/>
            <w:szCs w:val="24"/>
            <w:lang w:eastAsia="en-US"/>
          </w:rPr>
          <w:delText xml:space="preserve">approximately </w:delText>
        </w:r>
      </w:del>
      <w:r w:rsidR="004E7106">
        <w:rPr>
          <w:rFonts w:ascii="Times New Roman" w:eastAsiaTheme="minorHAnsi" w:hAnsi="Times New Roman"/>
          <w:sz w:val="24"/>
          <w:szCs w:val="24"/>
          <w:lang w:eastAsia="en-US"/>
        </w:rPr>
        <w:t xml:space="preserve">equal in the two experimental conditions (see 1.3.3). </w:t>
      </w:r>
      <w:r>
        <w:rPr>
          <w:rFonts w:ascii="Times New Roman" w:eastAsiaTheme="minorHAnsi" w:hAnsi="Times New Roman"/>
          <w:sz w:val="24"/>
          <w:szCs w:val="24"/>
          <w:lang w:eastAsia="en-US"/>
        </w:rPr>
        <w:t>Check that t</w:t>
      </w:r>
      <w:r w:rsidR="004E7106">
        <w:rPr>
          <w:rFonts w:ascii="Times New Roman" w:eastAsiaTheme="minorHAnsi" w:hAnsi="Times New Roman"/>
          <w:sz w:val="24"/>
          <w:szCs w:val="24"/>
          <w:lang w:eastAsia="en-US"/>
        </w:rPr>
        <w:t xml:space="preserve">he outcome </w:t>
      </w:r>
      <w:r>
        <w:rPr>
          <w:rFonts w:ascii="Times New Roman" w:eastAsiaTheme="minorHAnsi" w:hAnsi="Times New Roman"/>
          <w:sz w:val="24"/>
          <w:szCs w:val="24"/>
          <w:lang w:eastAsia="en-US"/>
        </w:rPr>
        <w:t>is</w:t>
      </w:r>
      <w:r w:rsidR="004E7106">
        <w:rPr>
          <w:rFonts w:ascii="Times New Roman" w:eastAsiaTheme="minorHAnsi" w:hAnsi="Times New Roman"/>
          <w:sz w:val="24"/>
          <w:szCs w:val="24"/>
          <w:lang w:eastAsia="en-US"/>
        </w:rPr>
        <w:t xml:space="preserve"> non-significant. </w:t>
      </w:r>
    </w:p>
    <w:p w:rsidR="0085393B" w:rsidRPr="00A27E28" w:rsidRDefault="0085393B" w:rsidP="004D7190">
      <w:pPr>
        <w:pStyle w:val="ListParagraph"/>
        <w:spacing w:after="0" w:line="240" w:lineRule="auto"/>
        <w:ind w:left="0"/>
        <w:rPr>
          <w:rFonts w:ascii="Times New Roman" w:eastAsiaTheme="minorHAnsi" w:hAnsi="Times New Roman"/>
          <w:sz w:val="24"/>
          <w:szCs w:val="24"/>
          <w:lang w:eastAsia="en-US"/>
        </w:rPr>
      </w:pPr>
    </w:p>
    <w:p w:rsidR="008E614C" w:rsidRPr="00A27E28" w:rsidRDefault="00CC0D09"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eastAsiaTheme="minorHAnsi" w:hAnsi="Times New Roman"/>
          <w:sz w:val="24"/>
          <w:szCs w:val="24"/>
          <w:lang w:eastAsia="en-US"/>
        </w:rPr>
        <w:t>T</w:t>
      </w:r>
      <w:r w:rsidR="004E7106">
        <w:rPr>
          <w:rFonts w:ascii="Times New Roman" w:eastAsiaTheme="minorHAnsi" w:hAnsi="Times New Roman"/>
          <w:sz w:val="24"/>
          <w:szCs w:val="24"/>
          <w:lang w:eastAsia="en-US"/>
        </w:rPr>
        <w:t xml:space="preserve">est hypotheses concerning the objectivity of the participant-witness’ self-assessments of their own composites, </w:t>
      </w:r>
      <w:r>
        <w:rPr>
          <w:rFonts w:ascii="Times New Roman" w:eastAsiaTheme="minorHAnsi" w:hAnsi="Times New Roman"/>
          <w:sz w:val="24"/>
          <w:szCs w:val="24"/>
          <w:lang w:eastAsia="en-US"/>
        </w:rPr>
        <w:t>by using</w:t>
      </w:r>
      <w:r w:rsidR="00AE4066">
        <w:rPr>
          <w:rFonts w:ascii="Times New Roman" w:eastAsiaTheme="minorHAnsi" w:hAnsi="Times New Roman"/>
          <w:sz w:val="24"/>
          <w:szCs w:val="24"/>
          <w:lang w:eastAsia="en-US"/>
        </w:rPr>
        <w:t xml:space="preserve"> </w:t>
      </w:r>
      <w:r w:rsidR="004E7106">
        <w:rPr>
          <w:rFonts w:ascii="Times New Roman" w:eastAsiaTheme="minorHAnsi" w:hAnsi="Times New Roman"/>
          <w:sz w:val="24"/>
          <w:szCs w:val="24"/>
          <w:lang w:eastAsia="en-US"/>
        </w:rPr>
        <w:t xml:space="preserve">Pearson’s correlation coefficient tests </w:t>
      </w:r>
      <w:r w:rsidR="0052261A" w:rsidRPr="0052261A">
        <w:rPr>
          <w:rFonts w:ascii="Times New Roman" w:eastAsiaTheme="minorHAnsi" w:hAnsi="Times New Roman"/>
          <w:sz w:val="24"/>
          <w:szCs w:val="24"/>
          <w:vertAlign w:val="superscript"/>
          <w:lang w:eastAsia="en-US"/>
        </w:rPr>
        <w:t>43</w:t>
      </w:r>
      <w:r w:rsidR="0052261A">
        <w:rPr>
          <w:rFonts w:ascii="Times New Roman" w:eastAsiaTheme="minorHAnsi" w:hAnsi="Times New Roman"/>
          <w:sz w:val="24"/>
          <w:szCs w:val="24"/>
          <w:vertAlign w:val="superscript"/>
          <w:lang w:eastAsia="en-US"/>
        </w:rPr>
        <w:t xml:space="preserve"> </w:t>
      </w:r>
      <w:r w:rsidR="00AE4066">
        <w:rPr>
          <w:rFonts w:ascii="Times New Roman" w:eastAsiaTheme="minorHAnsi" w:hAnsi="Times New Roman"/>
          <w:sz w:val="24"/>
          <w:szCs w:val="24"/>
          <w:lang w:eastAsia="en-US"/>
        </w:rPr>
        <w:t xml:space="preserve">to </w:t>
      </w:r>
      <w:r w:rsidR="004E7106">
        <w:rPr>
          <w:rFonts w:ascii="Times New Roman" w:eastAsiaTheme="minorHAnsi" w:hAnsi="Times New Roman"/>
          <w:sz w:val="24"/>
          <w:szCs w:val="24"/>
          <w:lang w:eastAsia="en-US"/>
        </w:rPr>
        <w:t>examine the relationship between these self-assessments to their individual composites (see 3.2), with the culprit-acquaintance assessor’s ratings (see 4.5), and if collected the culprit-unfamiliar assessor ratings (see 4.6) to the entire set of composites.</w:t>
      </w:r>
    </w:p>
    <w:p w:rsidR="008E614C" w:rsidRPr="00A27E28" w:rsidRDefault="008E614C" w:rsidP="004D7190">
      <w:pPr>
        <w:pStyle w:val="ListParagraph"/>
        <w:spacing w:after="0" w:line="240" w:lineRule="auto"/>
        <w:ind w:left="0"/>
        <w:rPr>
          <w:rFonts w:ascii="Times New Roman" w:eastAsiaTheme="minorHAnsi" w:hAnsi="Times New Roman"/>
          <w:sz w:val="24"/>
          <w:szCs w:val="24"/>
          <w:lang w:eastAsia="en-US"/>
        </w:rPr>
      </w:pPr>
    </w:p>
    <w:p w:rsidR="00941E9A" w:rsidRPr="00A27E28" w:rsidRDefault="00CC0D09"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T</w:t>
      </w:r>
      <w:r w:rsidR="004E7106">
        <w:rPr>
          <w:rFonts w:ascii="Times New Roman" w:hAnsi="Times New Roman"/>
          <w:sz w:val="24"/>
          <w:szCs w:val="24"/>
        </w:rPr>
        <w:t xml:space="preserve">est hypotheses related to line-up performance, </w:t>
      </w:r>
      <w:r>
        <w:rPr>
          <w:rFonts w:ascii="Times New Roman" w:hAnsi="Times New Roman"/>
          <w:sz w:val="24"/>
          <w:szCs w:val="24"/>
        </w:rPr>
        <w:t xml:space="preserve">use </w:t>
      </w:r>
      <w:r w:rsidR="004E7106">
        <w:rPr>
          <w:rFonts w:ascii="Times New Roman" w:hAnsi="Times New Roman"/>
          <w:sz w:val="24"/>
          <w:szCs w:val="24"/>
        </w:rPr>
        <w:t xml:space="preserve">hierarchical </w:t>
      </w:r>
      <w:proofErr w:type="spellStart"/>
      <w:r w:rsidR="004E7106">
        <w:rPr>
          <w:rFonts w:ascii="Times New Roman" w:hAnsi="Times New Roman"/>
          <w:sz w:val="24"/>
          <w:szCs w:val="24"/>
        </w:rPr>
        <w:t>loglinear</w:t>
      </w:r>
      <w:proofErr w:type="spellEnd"/>
      <w:r w:rsidR="004E7106">
        <w:rPr>
          <w:rFonts w:ascii="Times New Roman" w:hAnsi="Times New Roman"/>
          <w:sz w:val="24"/>
          <w:szCs w:val="24"/>
        </w:rPr>
        <w:t xml:space="preserve"> analyses</w:t>
      </w:r>
      <w:r w:rsidR="0052261A">
        <w:rPr>
          <w:rFonts w:ascii="Times New Roman" w:hAnsi="Times New Roman"/>
          <w:sz w:val="24"/>
          <w:szCs w:val="24"/>
        </w:rPr>
        <w:t xml:space="preserve"> </w:t>
      </w:r>
      <w:r w:rsidR="0052261A" w:rsidRPr="0052261A">
        <w:rPr>
          <w:rFonts w:ascii="Times New Roman" w:eastAsiaTheme="minorHAnsi" w:hAnsi="Times New Roman"/>
          <w:sz w:val="24"/>
          <w:szCs w:val="24"/>
          <w:vertAlign w:val="superscript"/>
          <w:lang w:eastAsia="en-US"/>
        </w:rPr>
        <w:t>43</w:t>
      </w:r>
      <w:r w:rsidR="004E7106">
        <w:rPr>
          <w:rFonts w:ascii="Times New Roman" w:hAnsi="Times New Roman"/>
          <w:sz w:val="24"/>
          <w:szCs w:val="24"/>
        </w:rPr>
        <w:t>, or chi-square tests</w:t>
      </w:r>
      <w:ins w:id="99" w:author="Author" w:date="2015-06-02T21:20:00Z">
        <w:r w:rsidR="0048184B">
          <w:rPr>
            <w:rFonts w:ascii="Times New Roman" w:hAnsi="Times New Roman"/>
            <w:sz w:val="24"/>
            <w:szCs w:val="24"/>
          </w:rPr>
          <w:t xml:space="preserve"> </w:t>
        </w:r>
        <w:r w:rsidR="0048184B" w:rsidRPr="0052261A">
          <w:rPr>
            <w:rFonts w:ascii="Times New Roman" w:eastAsiaTheme="minorHAnsi" w:hAnsi="Times New Roman"/>
            <w:sz w:val="24"/>
            <w:szCs w:val="24"/>
            <w:vertAlign w:val="superscript"/>
            <w:lang w:eastAsia="en-US"/>
          </w:rPr>
          <w:t>43</w:t>
        </w:r>
        <w:r w:rsidR="0048184B">
          <w:rPr>
            <w:rFonts w:ascii="Times New Roman" w:hAnsi="Times New Roman"/>
            <w:sz w:val="24"/>
            <w:szCs w:val="24"/>
          </w:rPr>
          <w:t xml:space="preserve">, </w:t>
        </w:r>
      </w:ins>
      <w:del w:id="100" w:author="Author" w:date="2015-06-02T21:20:00Z">
        <w:r w:rsidR="004E7106" w:rsidDel="0048184B">
          <w:rPr>
            <w:rFonts w:ascii="Times New Roman" w:hAnsi="Times New Roman"/>
            <w:sz w:val="24"/>
            <w:szCs w:val="24"/>
          </w:rPr>
          <w:delText xml:space="preserve"> </w:delText>
        </w:r>
      </w:del>
      <w:r>
        <w:rPr>
          <w:rFonts w:ascii="Times New Roman" w:hAnsi="Times New Roman"/>
          <w:sz w:val="24"/>
          <w:szCs w:val="24"/>
        </w:rPr>
        <w:t xml:space="preserve">to </w:t>
      </w:r>
      <w:r w:rsidR="004E7106">
        <w:rPr>
          <w:rFonts w:ascii="Times New Roman" w:hAnsi="Times New Roman"/>
          <w:sz w:val="24"/>
          <w:szCs w:val="24"/>
        </w:rPr>
        <w:t xml:space="preserve">examine the effects of experimental condition on line-up outcomes </w:t>
      </w:r>
      <w:r w:rsidR="004E7106">
        <w:rPr>
          <w:rFonts w:ascii="Times New Roman" w:eastAsiaTheme="minorHAnsi" w:hAnsi="Times New Roman"/>
          <w:sz w:val="24"/>
          <w:szCs w:val="24"/>
          <w:lang w:eastAsia="en-US"/>
        </w:rPr>
        <w:t>(see 7.9)</w:t>
      </w:r>
      <w:r w:rsidR="004E7106">
        <w:rPr>
          <w:rFonts w:ascii="Times New Roman" w:hAnsi="Times New Roman"/>
          <w:sz w:val="24"/>
          <w:szCs w:val="24"/>
        </w:rPr>
        <w:t xml:space="preserve">. </w:t>
      </w:r>
    </w:p>
    <w:p w:rsidR="00941E9A" w:rsidRPr="00A27E28" w:rsidRDefault="00941E9A" w:rsidP="004D7190">
      <w:pPr>
        <w:pStyle w:val="ListParagraph"/>
        <w:spacing w:after="0" w:line="240" w:lineRule="auto"/>
        <w:ind w:left="0"/>
        <w:rPr>
          <w:rFonts w:ascii="Times New Roman" w:hAnsi="Times New Roman"/>
          <w:sz w:val="24"/>
          <w:szCs w:val="24"/>
        </w:rPr>
      </w:pPr>
    </w:p>
    <w:p w:rsidR="00941E9A" w:rsidRPr="00CC0D09" w:rsidRDefault="00CC0D09" w:rsidP="00CC0D09">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Use c</w:t>
      </w:r>
      <w:r w:rsidR="004E7106" w:rsidRPr="00CC0D09">
        <w:rPr>
          <w:rFonts w:ascii="Times New Roman" w:hAnsi="Times New Roman"/>
          <w:sz w:val="24"/>
          <w:szCs w:val="24"/>
        </w:rPr>
        <w:t xml:space="preserve">ulprit-present line-ups </w:t>
      </w:r>
      <w:r>
        <w:rPr>
          <w:rFonts w:ascii="Times New Roman" w:hAnsi="Times New Roman"/>
          <w:sz w:val="24"/>
          <w:szCs w:val="24"/>
        </w:rPr>
        <w:t xml:space="preserve">to </w:t>
      </w:r>
      <w:r w:rsidR="004E7106" w:rsidRPr="00CC0D09">
        <w:rPr>
          <w:rFonts w:ascii="Times New Roman" w:hAnsi="Times New Roman"/>
          <w:sz w:val="24"/>
          <w:szCs w:val="24"/>
        </w:rPr>
        <w:t xml:space="preserve">provide an indication of the sensitivity of an identification procedure as measured primarily by correct culprit identification rates. </w:t>
      </w:r>
    </w:p>
    <w:p w:rsidR="00941E9A" w:rsidRPr="00A27E28" w:rsidRDefault="00941E9A" w:rsidP="004D7190">
      <w:pPr>
        <w:pStyle w:val="ListParagraph"/>
        <w:spacing w:after="0" w:line="240" w:lineRule="auto"/>
        <w:ind w:left="0"/>
        <w:rPr>
          <w:rFonts w:ascii="Times New Roman" w:eastAsiaTheme="minorHAnsi" w:hAnsi="Times New Roman"/>
          <w:sz w:val="24"/>
          <w:szCs w:val="24"/>
          <w:lang w:eastAsia="en-US"/>
        </w:rPr>
      </w:pPr>
    </w:p>
    <w:p w:rsidR="007F71E5" w:rsidRPr="00EB14CD" w:rsidRDefault="00CC0D09" w:rsidP="00CC0D09">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Use c</w:t>
      </w:r>
      <w:r w:rsidR="004E7106">
        <w:rPr>
          <w:rFonts w:ascii="Times New Roman" w:hAnsi="Times New Roman"/>
          <w:sz w:val="24"/>
          <w:szCs w:val="24"/>
        </w:rPr>
        <w:t xml:space="preserve">ulprit-absent line-ups </w:t>
      </w:r>
      <w:r>
        <w:rPr>
          <w:rFonts w:ascii="Times New Roman" w:hAnsi="Times New Roman"/>
          <w:sz w:val="24"/>
          <w:szCs w:val="24"/>
        </w:rPr>
        <w:t xml:space="preserve">to </w:t>
      </w:r>
      <w:r w:rsidR="004E7106">
        <w:rPr>
          <w:rFonts w:ascii="Times New Roman" w:hAnsi="Times New Roman"/>
          <w:sz w:val="24"/>
          <w:szCs w:val="24"/>
        </w:rPr>
        <w:t>provide an indication of the fairness of the procedure, as measured by correct line-up rejection rates.</w:t>
      </w:r>
    </w:p>
    <w:p w:rsidR="00EB14CD" w:rsidRPr="00A27E28" w:rsidRDefault="00EB14CD" w:rsidP="00EB14CD">
      <w:pPr>
        <w:pStyle w:val="ListParagraph"/>
        <w:spacing w:after="0" w:line="240" w:lineRule="auto"/>
        <w:ind w:left="0"/>
        <w:rPr>
          <w:rFonts w:ascii="Times New Roman" w:eastAsiaTheme="minorHAnsi" w:hAnsi="Times New Roman"/>
          <w:sz w:val="24"/>
          <w:szCs w:val="24"/>
          <w:lang w:eastAsia="en-US"/>
        </w:rPr>
      </w:pPr>
    </w:p>
    <w:p w:rsidR="007C78AF"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REPRESENTATIVE RESULTS</w:t>
      </w:r>
      <w:r>
        <w:rPr>
          <w:rFonts w:ascii="Times New Roman" w:hAnsi="Times New Roman" w:cs="Times New Roman"/>
          <w:b/>
          <w:bCs/>
          <w:sz w:val="24"/>
          <w:szCs w:val="24"/>
        </w:rPr>
        <w:t xml:space="preserve">: </w:t>
      </w:r>
      <w:r>
        <w:rPr>
          <w:rFonts w:ascii="Times New Roman" w:hAnsi="Times New Roman" w:cs="Times New Roman"/>
          <w:sz w:val="24"/>
          <w:szCs w:val="24"/>
        </w:rPr>
        <w:t xml:space="preserve">The data reported here are a subset of data collected in two studies in which the described experimental paradigm was partially followed </w:t>
      </w:r>
      <w:r>
        <w:rPr>
          <w:rFonts w:ascii="Times New Roman" w:hAnsi="Times New Roman" w:cs="Times New Roman"/>
          <w:sz w:val="24"/>
          <w:szCs w:val="24"/>
          <w:vertAlign w:val="superscript"/>
        </w:rPr>
        <w:t>8, 11</w:t>
      </w:r>
      <w:r>
        <w:rPr>
          <w:rFonts w:ascii="Times New Roman" w:hAnsi="Times New Roman" w:cs="Times New Roman"/>
          <w:sz w:val="24"/>
          <w:szCs w:val="24"/>
        </w:rPr>
        <w:t xml:space="preserve">. </w:t>
      </w:r>
    </w:p>
    <w:p w:rsidR="007C78AF" w:rsidRPr="00A27E28" w:rsidRDefault="007C78AF" w:rsidP="00252F67">
      <w:pPr>
        <w:spacing w:after="0" w:line="240" w:lineRule="auto"/>
        <w:rPr>
          <w:rFonts w:ascii="Times New Roman" w:hAnsi="Times New Roman" w:cs="Times New Roman"/>
          <w:sz w:val="24"/>
          <w:szCs w:val="24"/>
        </w:rPr>
      </w:pPr>
    </w:p>
    <w:p w:rsidR="00DD30F8" w:rsidRPr="00A27E28" w:rsidRDefault="004E7106" w:rsidP="00B50439">
      <w:pPr>
        <w:pStyle w:val="ListParagraph"/>
        <w:spacing w:after="0" w:line="240" w:lineRule="auto"/>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t>Line-up fairness checks</w:t>
      </w:r>
    </w:p>
    <w:p w:rsidR="00DD30F8" w:rsidRPr="00A27E28" w:rsidRDefault="00DD30F8" w:rsidP="00B50439">
      <w:pPr>
        <w:pStyle w:val="ListParagraph"/>
        <w:spacing w:after="0" w:line="240" w:lineRule="auto"/>
        <w:ind w:left="0"/>
        <w:rPr>
          <w:rFonts w:ascii="Times New Roman" w:eastAsiaTheme="minorHAnsi" w:hAnsi="Times New Roman"/>
          <w:sz w:val="24"/>
          <w:szCs w:val="24"/>
          <w:lang w:eastAsia="en-US"/>
        </w:rPr>
      </w:pPr>
    </w:p>
    <w:p w:rsidR="005B2DAE" w:rsidRDefault="0093745E" w:rsidP="00CC0D09">
      <w:pPr>
        <w:spacing w:after="0" w:line="240" w:lineRule="auto"/>
      </w:pPr>
      <w:r w:rsidRPr="00CC0D09">
        <w:rPr>
          <w:rFonts w:ascii="Times New Roman" w:hAnsi="Times New Roman" w:cs="Times New Roman"/>
          <w:sz w:val="24"/>
          <w:szCs w:val="24"/>
        </w:rPr>
        <w:t xml:space="preserve">The </w:t>
      </w:r>
      <w:r w:rsidR="00A27E28">
        <w:rPr>
          <w:rFonts w:ascii="Times New Roman" w:hAnsi="Times New Roman" w:cs="Times New Roman"/>
          <w:sz w:val="24"/>
          <w:szCs w:val="24"/>
        </w:rPr>
        <w:t xml:space="preserve">pilot </w:t>
      </w:r>
      <w:r w:rsidRPr="00CC0D09">
        <w:rPr>
          <w:rFonts w:ascii="Times New Roman" w:hAnsi="Times New Roman" w:cs="Times New Roman"/>
          <w:sz w:val="24"/>
          <w:szCs w:val="24"/>
        </w:rPr>
        <w:t xml:space="preserve">mock witness paradigm described in Section 6, is designed to ensure that the line-up is not biased against a suspect, in that they should not stand out in any manner to induce selection more often than would be expected by chance </w:t>
      </w:r>
      <w:r w:rsidR="007C25DE">
        <w:rPr>
          <w:rFonts w:ascii="Times New Roman" w:hAnsi="Times New Roman" w:cs="Times New Roman"/>
          <w:sz w:val="24"/>
          <w:szCs w:val="24"/>
          <w:vertAlign w:val="superscript"/>
        </w:rPr>
        <w:t>39, 4</w:t>
      </w:r>
      <w:r w:rsidR="00F51606">
        <w:rPr>
          <w:rFonts w:ascii="Times New Roman" w:hAnsi="Times New Roman" w:cs="Times New Roman"/>
          <w:sz w:val="24"/>
          <w:szCs w:val="24"/>
          <w:vertAlign w:val="superscript"/>
        </w:rPr>
        <w:t>0</w:t>
      </w:r>
      <w:r w:rsidRPr="00CC0D09">
        <w:rPr>
          <w:rFonts w:ascii="Times New Roman" w:hAnsi="Times New Roman" w:cs="Times New Roman"/>
          <w:sz w:val="24"/>
          <w:szCs w:val="24"/>
        </w:rPr>
        <w:t>. From th</w:t>
      </w:r>
      <w:r w:rsidR="00DF03F1">
        <w:rPr>
          <w:rFonts w:ascii="Times New Roman" w:hAnsi="Times New Roman" w:cs="Times New Roman"/>
          <w:sz w:val="24"/>
          <w:szCs w:val="24"/>
        </w:rPr>
        <w:t>is</w:t>
      </w:r>
      <w:r w:rsidRPr="00CC0D09">
        <w:rPr>
          <w:rFonts w:ascii="Times New Roman" w:hAnsi="Times New Roman" w:cs="Times New Roman"/>
          <w:sz w:val="24"/>
          <w:szCs w:val="24"/>
        </w:rPr>
        <w:t xml:space="preserve"> procedure, a measure </w:t>
      </w:r>
      <w:r w:rsidRPr="00CC0D09">
        <w:rPr>
          <w:rFonts w:ascii="Times New Roman" w:hAnsi="Times New Roman" w:cs="Times New Roman"/>
          <w:sz w:val="24"/>
          <w:szCs w:val="24"/>
        </w:rPr>
        <w:lastRenderedPageBreak/>
        <w:t xml:space="preserve">of line-up fairness is calculated by ensuring no member is selected significantly more often than would be expected by chance alone by the mock witnesses (e.g. 1/9 = 11.1%). </w:t>
      </w:r>
      <w:proofErr w:type="spellStart"/>
      <w:r w:rsidRPr="00CC0D09">
        <w:rPr>
          <w:rFonts w:ascii="Times New Roman" w:hAnsi="Times New Roman" w:cs="Times New Roman"/>
          <w:sz w:val="24"/>
          <w:szCs w:val="24"/>
        </w:rPr>
        <w:t>Tredoux’s</w:t>
      </w:r>
      <w:proofErr w:type="spellEnd"/>
      <w:r w:rsidRPr="00CC0D09">
        <w:rPr>
          <w:rFonts w:ascii="Times New Roman" w:hAnsi="Times New Roman" w:cs="Times New Roman"/>
          <w:sz w:val="24"/>
          <w:szCs w:val="24"/>
        </w:rPr>
        <w:t xml:space="preserve"> E </w:t>
      </w:r>
      <w:r w:rsidR="007C25DE">
        <w:rPr>
          <w:rFonts w:ascii="Times New Roman" w:hAnsi="Times New Roman" w:cs="Times New Roman"/>
          <w:sz w:val="24"/>
          <w:szCs w:val="24"/>
          <w:vertAlign w:val="superscript"/>
        </w:rPr>
        <w:t>39</w:t>
      </w:r>
      <w:r w:rsidRPr="00CC0D09">
        <w:rPr>
          <w:rFonts w:ascii="Times New Roman" w:hAnsi="Times New Roman" w:cs="Times New Roman"/>
          <w:sz w:val="24"/>
          <w:szCs w:val="24"/>
        </w:rPr>
        <w:t xml:space="preserve"> measure of functional size is applied to assess the number of line-up members who are ‘</w:t>
      </w:r>
      <w:proofErr w:type="gramStart"/>
      <w:r w:rsidRPr="00CC0D09">
        <w:rPr>
          <w:rFonts w:ascii="Times New Roman" w:hAnsi="Times New Roman" w:cs="Times New Roman"/>
          <w:sz w:val="24"/>
          <w:szCs w:val="24"/>
        </w:rPr>
        <w:t>plausible’</w:t>
      </w:r>
      <w:r w:rsidR="00DF03F1">
        <w:rPr>
          <w:rFonts w:ascii="Times New Roman" w:hAnsi="Times New Roman" w:cs="Times New Roman"/>
          <w:sz w:val="24"/>
          <w:szCs w:val="24"/>
        </w:rPr>
        <w:t>,</w:t>
      </w:r>
      <w:proofErr w:type="gramEnd"/>
      <w:r w:rsidRPr="00CC0D09">
        <w:rPr>
          <w:rFonts w:ascii="Times New Roman" w:hAnsi="Times New Roman" w:cs="Times New Roman"/>
          <w:sz w:val="24"/>
          <w:szCs w:val="24"/>
        </w:rPr>
        <w:t xml:space="preserve"> and in a real line-up would provide a suitable test of the witness’ memory. Ideally this value should be close to the maximum (e.g. nine). For the representative data reported in </w:t>
      </w:r>
      <w:r w:rsidRPr="00CC0D09">
        <w:rPr>
          <w:rFonts w:ascii="Times New Roman" w:hAnsi="Times New Roman" w:cs="Times New Roman"/>
          <w:sz w:val="24"/>
          <w:szCs w:val="24"/>
          <w:vertAlign w:val="superscript"/>
        </w:rPr>
        <w:t xml:space="preserve">11 </w:t>
      </w:r>
      <w:r w:rsidRPr="00CC0D09">
        <w:rPr>
          <w:rFonts w:ascii="Times New Roman" w:eastAsiaTheme="minorHAnsi" w:hAnsi="Times New Roman" w:cs="Times New Roman"/>
          <w:sz w:val="24"/>
          <w:szCs w:val="24"/>
          <w:lang w:eastAsia="en-US"/>
        </w:rPr>
        <w:t xml:space="preserve">the line-up was found to be fair </w:t>
      </w:r>
      <w:r w:rsidRPr="00CC0D09">
        <w:rPr>
          <w:rFonts w:ascii="Times New Roman" w:hAnsi="Times New Roman" w:cs="Times New Roman"/>
          <w:sz w:val="24"/>
          <w:szCs w:val="24"/>
        </w:rPr>
        <w:t>as mock witnesses selected the culprit at close to chance levels (10.9%), and the vast majority of foils were plausible (</w:t>
      </w:r>
      <w:proofErr w:type="spellStart"/>
      <w:r w:rsidRPr="00CC0D09">
        <w:rPr>
          <w:rFonts w:ascii="Times New Roman" w:hAnsi="Times New Roman" w:cs="Times New Roman"/>
          <w:sz w:val="24"/>
          <w:szCs w:val="24"/>
        </w:rPr>
        <w:t>Tredoux</w:t>
      </w:r>
      <w:r w:rsidR="004E7106">
        <w:rPr>
          <w:rFonts w:ascii="Times New Roman" w:eastAsia="AdvTT6120e2aa+20" w:hAnsi="Times New Roman" w:cs="Times New Roman"/>
          <w:sz w:val="24"/>
          <w:szCs w:val="24"/>
        </w:rPr>
        <w:t>’</w:t>
      </w:r>
      <w:r w:rsidRPr="00CC0D09">
        <w:rPr>
          <w:rFonts w:ascii="Times New Roman" w:hAnsi="Times New Roman" w:cs="Times New Roman"/>
          <w:sz w:val="24"/>
          <w:szCs w:val="24"/>
        </w:rPr>
        <w:t>s</w:t>
      </w:r>
      <w:proofErr w:type="spellEnd"/>
      <w:r w:rsidRPr="00CC0D09">
        <w:rPr>
          <w:rFonts w:ascii="Times New Roman" w:hAnsi="Times New Roman" w:cs="Times New Roman"/>
          <w:sz w:val="24"/>
          <w:szCs w:val="24"/>
        </w:rPr>
        <w:t xml:space="preserve"> E = 7.05).</w:t>
      </w:r>
    </w:p>
    <w:p w:rsidR="00DD30F8" w:rsidRPr="00A27E28" w:rsidRDefault="00DD30F8" w:rsidP="00B50439">
      <w:pPr>
        <w:pStyle w:val="ListParagraph"/>
        <w:spacing w:after="0" w:line="240" w:lineRule="auto"/>
        <w:ind w:left="0"/>
        <w:rPr>
          <w:rFonts w:ascii="Times New Roman" w:eastAsiaTheme="minorHAnsi" w:hAnsi="Times New Roman"/>
          <w:sz w:val="24"/>
          <w:szCs w:val="24"/>
          <w:lang w:eastAsia="en-US"/>
        </w:rPr>
      </w:pPr>
    </w:p>
    <w:p w:rsidR="0065761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Matched condition checks</w:t>
      </w:r>
    </w:p>
    <w:p w:rsidR="0065761B" w:rsidRPr="00A27E28" w:rsidRDefault="0065761B" w:rsidP="00252F67">
      <w:pPr>
        <w:spacing w:after="0" w:line="240" w:lineRule="auto"/>
        <w:rPr>
          <w:rFonts w:ascii="Times New Roman" w:hAnsi="Times New Roman" w:cs="Times New Roman"/>
          <w:sz w:val="24"/>
          <w:szCs w:val="24"/>
        </w:rPr>
      </w:pPr>
    </w:p>
    <w:p w:rsidR="005B2DAE" w:rsidRDefault="004E7106" w:rsidP="00CC0D09">
      <w:pPr>
        <w:pStyle w:val="ListParagraph"/>
        <w:spacing w:after="0" w:line="240" w:lineRule="auto"/>
        <w:ind w:left="0"/>
        <w:rPr>
          <w:rFonts w:ascii="Times New Roman" w:hAnsi="Times New Roman"/>
          <w:b/>
          <w:sz w:val="24"/>
          <w:szCs w:val="24"/>
        </w:rPr>
      </w:pPr>
      <w:r>
        <w:rPr>
          <w:rFonts w:ascii="Times New Roman" w:eastAsiaTheme="minorHAnsi" w:hAnsi="Times New Roman"/>
          <w:sz w:val="24"/>
          <w:szCs w:val="24"/>
          <w:lang w:eastAsia="en-US"/>
        </w:rPr>
        <w:t xml:space="preserve">The </w:t>
      </w:r>
      <w:r w:rsidR="00DF03F1">
        <w:rPr>
          <w:rFonts w:ascii="Times New Roman" w:eastAsiaTheme="minorHAnsi" w:hAnsi="Times New Roman"/>
          <w:sz w:val="24"/>
          <w:szCs w:val="24"/>
          <w:lang w:eastAsia="en-US"/>
        </w:rPr>
        <w:t>next</w:t>
      </w:r>
      <w:r>
        <w:rPr>
          <w:rFonts w:ascii="Times New Roman" w:eastAsiaTheme="minorHAnsi" w:hAnsi="Times New Roman"/>
          <w:sz w:val="24"/>
          <w:szCs w:val="24"/>
          <w:lang w:eastAsia="en-US"/>
        </w:rPr>
        <w:t xml:space="preserve"> analysis uses an independent-measures t-test</w:t>
      </w:r>
      <w:r w:rsidR="00DD2B91">
        <w:rPr>
          <w:rFonts w:ascii="Times New Roman" w:eastAsiaTheme="minorHAnsi" w:hAnsi="Times New Roman"/>
          <w:sz w:val="24"/>
          <w:szCs w:val="24"/>
          <w:lang w:eastAsia="en-US"/>
        </w:rPr>
        <w:t xml:space="preserve"> </w:t>
      </w:r>
      <w:r w:rsidR="00DD2B91" w:rsidRPr="0052261A">
        <w:rPr>
          <w:rFonts w:ascii="Times New Roman" w:eastAsiaTheme="minorHAnsi" w:hAnsi="Times New Roman"/>
          <w:sz w:val="24"/>
          <w:szCs w:val="24"/>
          <w:vertAlign w:val="superscript"/>
          <w:lang w:eastAsia="en-US"/>
        </w:rPr>
        <w:t>43</w:t>
      </w:r>
      <w:r>
        <w:rPr>
          <w:rFonts w:ascii="Times New Roman" w:eastAsiaTheme="minorHAnsi" w:hAnsi="Times New Roman"/>
          <w:sz w:val="24"/>
          <w:szCs w:val="24"/>
          <w:lang w:eastAsia="en-US"/>
        </w:rPr>
        <w:t xml:space="preserve"> to ensure that the ratings of prospective confidence in being able to recognize the culprit, collected shortly after the participant</w:t>
      </w:r>
      <w:del w:id="101" w:author="Author" w:date="2015-06-02T21:38:00Z">
        <w:r w:rsidDel="00FD5062">
          <w:rPr>
            <w:rFonts w:ascii="Times New Roman" w:eastAsiaTheme="minorHAnsi" w:hAnsi="Times New Roman"/>
            <w:sz w:val="24"/>
            <w:szCs w:val="24"/>
            <w:lang w:eastAsia="en-US"/>
          </w:rPr>
          <w:delText>’</w:delText>
        </w:r>
      </w:del>
      <w:r>
        <w:rPr>
          <w:rFonts w:ascii="Times New Roman" w:eastAsiaTheme="minorHAnsi" w:hAnsi="Times New Roman"/>
          <w:sz w:val="24"/>
          <w:szCs w:val="24"/>
          <w:lang w:eastAsia="en-US"/>
        </w:rPr>
        <w:t>s view the crime scene video are approximately equal in the two experimental conditions (see 1.</w:t>
      </w:r>
      <w:r w:rsidR="00DF03F1">
        <w:rPr>
          <w:rFonts w:ascii="Times New Roman" w:eastAsiaTheme="minorHAnsi" w:hAnsi="Times New Roman"/>
          <w:sz w:val="24"/>
          <w:szCs w:val="24"/>
          <w:lang w:eastAsia="en-US"/>
        </w:rPr>
        <w:t>6</w:t>
      </w:r>
      <w:r>
        <w:rPr>
          <w:rFonts w:ascii="Times New Roman" w:eastAsiaTheme="minorHAnsi" w:hAnsi="Times New Roman"/>
          <w:sz w:val="24"/>
          <w:szCs w:val="24"/>
          <w:lang w:eastAsia="en-US"/>
        </w:rPr>
        <w:t xml:space="preserve">). The outcome should be non-significant. </w:t>
      </w:r>
      <w:r>
        <w:rPr>
          <w:rFonts w:ascii="Times New Roman" w:hAnsi="Times New Roman"/>
          <w:sz w:val="24"/>
          <w:szCs w:val="24"/>
        </w:rPr>
        <w:t xml:space="preserve">In </w:t>
      </w:r>
      <w:r>
        <w:rPr>
          <w:rFonts w:ascii="Times New Roman" w:hAnsi="Times New Roman"/>
          <w:sz w:val="24"/>
          <w:szCs w:val="24"/>
          <w:vertAlign w:val="superscript"/>
        </w:rPr>
        <w:t>11</w:t>
      </w:r>
      <w:r>
        <w:rPr>
          <w:rFonts w:ascii="Times New Roman" w:hAnsi="Times New Roman"/>
          <w:sz w:val="24"/>
          <w:szCs w:val="24"/>
        </w:rPr>
        <w:t>, the responses on this scale described in 1.</w:t>
      </w:r>
      <w:r w:rsidR="00DF03F1">
        <w:rPr>
          <w:rFonts w:ascii="Times New Roman" w:hAnsi="Times New Roman"/>
          <w:sz w:val="24"/>
          <w:szCs w:val="24"/>
        </w:rPr>
        <w:t>6</w:t>
      </w:r>
      <w:r>
        <w:rPr>
          <w:rFonts w:ascii="Times New Roman" w:hAnsi="Times New Roman"/>
          <w:sz w:val="24"/>
          <w:szCs w:val="24"/>
        </w:rPr>
        <w:t xml:space="preserve"> were as expected approximately equal, </w:t>
      </w:r>
      <w:proofErr w:type="gramStart"/>
      <w:r>
        <w:rPr>
          <w:rFonts w:ascii="Times New Roman" w:hAnsi="Times New Roman"/>
          <w:i/>
          <w:sz w:val="24"/>
          <w:szCs w:val="24"/>
        </w:rPr>
        <w:t>t</w:t>
      </w:r>
      <w:r>
        <w:rPr>
          <w:rFonts w:ascii="Times New Roman" w:hAnsi="Times New Roman"/>
          <w:sz w:val="24"/>
          <w:szCs w:val="24"/>
        </w:rPr>
        <w:t>(</w:t>
      </w:r>
      <w:proofErr w:type="gramEnd"/>
      <w:r>
        <w:rPr>
          <w:rFonts w:ascii="Times New Roman" w:hAnsi="Times New Roman"/>
          <w:sz w:val="24"/>
          <w:szCs w:val="24"/>
        </w:rPr>
        <w:t xml:space="preserve">266) = .57, </w:t>
      </w:r>
      <w:r>
        <w:rPr>
          <w:rFonts w:ascii="Times New Roman" w:hAnsi="Times New Roman"/>
          <w:i/>
          <w:sz w:val="24"/>
          <w:szCs w:val="24"/>
        </w:rPr>
        <w:t>p</w:t>
      </w:r>
      <w:r>
        <w:rPr>
          <w:rFonts w:ascii="Times New Roman" w:hAnsi="Times New Roman"/>
          <w:sz w:val="24"/>
          <w:szCs w:val="24"/>
        </w:rPr>
        <w:t xml:space="preserve"> &gt; .2, indicating the participants were matched prior to any other procedure. </w:t>
      </w:r>
    </w:p>
    <w:p w:rsidR="005B2DAE" w:rsidRDefault="005B2DAE" w:rsidP="00CC0D09">
      <w:pPr>
        <w:pStyle w:val="ListParagraph"/>
        <w:spacing w:after="0" w:line="240" w:lineRule="auto"/>
        <w:ind w:left="0"/>
        <w:rPr>
          <w:rFonts w:ascii="Times New Roman" w:hAnsi="Times New Roman"/>
          <w:b/>
          <w:sz w:val="24"/>
          <w:szCs w:val="24"/>
        </w:rPr>
      </w:pPr>
    </w:p>
    <w:p w:rsidR="0065761B" w:rsidRPr="00A27E28" w:rsidRDefault="004E7106" w:rsidP="00252F67">
      <w:pPr>
        <w:pStyle w:val="NormalWeb"/>
        <w:spacing w:before="0" w:beforeAutospacing="0" w:after="0" w:afterAutospacing="0"/>
      </w:pPr>
      <w:r>
        <w:t>Composite-culprit similarity ratings</w:t>
      </w:r>
    </w:p>
    <w:p w:rsidR="0065761B" w:rsidRPr="00A27E28" w:rsidRDefault="0065761B" w:rsidP="00252F67">
      <w:pPr>
        <w:pStyle w:val="NormalWeb"/>
        <w:spacing w:before="0" w:beforeAutospacing="0" w:after="0" w:afterAutospacing="0"/>
      </w:pPr>
    </w:p>
    <w:p w:rsidR="00F8157E" w:rsidRPr="00A27E28" w:rsidRDefault="004E7106" w:rsidP="00252F67">
      <w:pPr>
        <w:pStyle w:val="NormalWeb"/>
        <w:spacing w:before="0" w:beforeAutospacing="0" w:after="0" w:afterAutospacing="0"/>
      </w:pPr>
      <w:r>
        <w:rPr>
          <w:rFonts w:eastAsiaTheme="minorHAnsi"/>
          <w:lang w:eastAsia="en-US"/>
        </w:rPr>
        <w:t xml:space="preserve">To test hypotheses concerning the objectivity of the participant-witness’ self-assessments of their own composites, </w:t>
      </w:r>
      <w:r>
        <w:t xml:space="preserve">the second analysis examines whether there is a relationship between the composite-suspect similarity ratings provided by the participant-witnesses to their own composite only (see </w:t>
      </w:r>
      <w:r w:rsidR="00DF03F1">
        <w:t>Section 3</w:t>
      </w:r>
      <w:r>
        <w:t xml:space="preserve">), and those provided by the independent culprit-acquaintance assessors (see </w:t>
      </w:r>
      <w:r w:rsidR="00DF03F1">
        <w:t>Section 4</w:t>
      </w:r>
      <w:r>
        <w:t xml:space="preserve">). In </w:t>
      </w:r>
      <w:r>
        <w:rPr>
          <w:vertAlign w:val="superscript"/>
        </w:rPr>
        <w:t>8</w:t>
      </w:r>
      <w:r>
        <w:t>, a Pearson’s correlation test</w:t>
      </w:r>
      <w:r w:rsidR="00DD2B91">
        <w:t xml:space="preserve"> </w:t>
      </w:r>
      <w:r w:rsidR="00DD2B91" w:rsidRPr="0052261A">
        <w:rPr>
          <w:rFonts w:eastAsiaTheme="minorHAnsi"/>
          <w:vertAlign w:val="superscript"/>
          <w:lang w:eastAsia="en-US"/>
        </w:rPr>
        <w:t>43</w:t>
      </w:r>
      <w:r>
        <w:t xml:space="preserve"> on the ratings provided to all 57 holistic facial composites was non-significant. However, when follow-up analyses were conducted with child- and adult-participant-witness data separated, there was a positive relationship between these ratings to the 26 adult composites, </w:t>
      </w:r>
      <w:proofErr w:type="gramStart"/>
      <w:r>
        <w:rPr>
          <w:i/>
        </w:rPr>
        <w:t>r</w:t>
      </w:r>
      <w:r>
        <w:t>(</w:t>
      </w:r>
      <w:proofErr w:type="gramEnd"/>
      <w:r>
        <w:t>26) = .46,</w:t>
      </w:r>
      <w:r>
        <w:rPr>
          <w:i/>
        </w:rPr>
        <w:t xml:space="preserve"> p </w:t>
      </w:r>
      <w:r>
        <w:t xml:space="preserve">&lt; .05; but not to the 31 children’s composites, </w:t>
      </w:r>
      <w:r>
        <w:rPr>
          <w:i/>
        </w:rPr>
        <w:t>r</w:t>
      </w:r>
      <w:r>
        <w:t xml:space="preserve">(31) = .01, </w:t>
      </w:r>
      <w:r>
        <w:rPr>
          <w:i/>
        </w:rPr>
        <w:t>p</w:t>
      </w:r>
      <w:r>
        <w:t xml:space="preserve"> &gt; .2; an indication that adult witnesses, but not children, can provide objective assessments of the quality of their own composites. </w:t>
      </w:r>
    </w:p>
    <w:p w:rsidR="0085393B" w:rsidRPr="00A27E28" w:rsidRDefault="0085393B" w:rsidP="00252F67">
      <w:pPr>
        <w:pStyle w:val="NormalWeb"/>
        <w:spacing w:before="0" w:beforeAutospacing="0" w:after="0" w:afterAutospacing="0"/>
      </w:pPr>
    </w:p>
    <w:p w:rsidR="00FD540E" w:rsidRPr="00A27E28" w:rsidRDefault="004E7106" w:rsidP="00252F67">
      <w:pPr>
        <w:pStyle w:val="NormalWeb"/>
        <w:spacing w:before="0" w:beforeAutospacing="0" w:after="0" w:afterAutospacing="0"/>
      </w:pPr>
      <w:r>
        <w:t>Video line-up responses</w:t>
      </w:r>
    </w:p>
    <w:p w:rsidR="006666AB" w:rsidRPr="00A27E28" w:rsidRDefault="006666AB" w:rsidP="00252F67">
      <w:pPr>
        <w:autoSpaceDE w:val="0"/>
        <w:autoSpaceDN w:val="0"/>
        <w:adjustRightInd w:val="0"/>
        <w:spacing w:after="0" w:line="240" w:lineRule="auto"/>
        <w:contextualSpacing/>
        <w:jc w:val="both"/>
        <w:rPr>
          <w:rFonts w:ascii="Times New Roman" w:hAnsi="Times New Roman" w:cs="Times New Roman"/>
          <w:sz w:val="24"/>
          <w:szCs w:val="24"/>
        </w:rPr>
      </w:pPr>
    </w:p>
    <w:p w:rsidR="00B50439" w:rsidRPr="00A27E28" w:rsidRDefault="004E7106" w:rsidP="00B50439">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To test hypotheses related to line-up performance, hierarchical </w:t>
      </w:r>
      <w:proofErr w:type="spellStart"/>
      <w:r>
        <w:rPr>
          <w:rFonts w:ascii="Times New Roman" w:hAnsi="Times New Roman"/>
          <w:sz w:val="24"/>
          <w:szCs w:val="24"/>
        </w:rPr>
        <w:t>loglinear</w:t>
      </w:r>
      <w:proofErr w:type="spellEnd"/>
      <w:r>
        <w:rPr>
          <w:rFonts w:ascii="Times New Roman" w:hAnsi="Times New Roman"/>
          <w:sz w:val="24"/>
          <w:szCs w:val="24"/>
        </w:rPr>
        <w:t xml:space="preserve"> analyses</w:t>
      </w:r>
      <w:r w:rsidR="00DD2B91">
        <w:rPr>
          <w:rFonts w:ascii="Times New Roman" w:hAnsi="Times New Roman"/>
          <w:sz w:val="24"/>
          <w:szCs w:val="24"/>
        </w:rPr>
        <w:t xml:space="preserve"> </w:t>
      </w:r>
      <w:r w:rsidR="00DD2B91" w:rsidRPr="0052261A">
        <w:rPr>
          <w:rFonts w:ascii="Times New Roman" w:eastAsiaTheme="minorHAnsi" w:hAnsi="Times New Roman"/>
          <w:sz w:val="24"/>
          <w:szCs w:val="24"/>
          <w:vertAlign w:val="superscript"/>
          <w:lang w:eastAsia="en-US"/>
        </w:rPr>
        <w:t>43</w:t>
      </w:r>
      <w:r>
        <w:rPr>
          <w:rFonts w:ascii="Times New Roman" w:hAnsi="Times New Roman"/>
          <w:sz w:val="24"/>
          <w:szCs w:val="24"/>
        </w:rPr>
        <w:t>, or chi-square tests</w:t>
      </w:r>
      <w:r w:rsidR="00DD2B91">
        <w:rPr>
          <w:rFonts w:ascii="Times New Roman" w:hAnsi="Times New Roman"/>
          <w:sz w:val="24"/>
          <w:szCs w:val="24"/>
        </w:rPr>
        <w:t xml:space="preserve"> </w:t>
      </w:r>
      <w:r w:rsidR="00DD2B91" w:rsidRPr="0052261A">
        <w:rPr>
          <w:rFonts w:ascii="Times New Roman" w:eastAsiaTheme="minorHAnsi" w:hAnsi="Times New Roman"/>
          <w:sz w:val="24"/>
          <w:szCs w:val="24"/>
          <w:vertAlign w:val="superscript"/>
          <w:lang w:eastAsia="en-US"/>
        </w:rPr>
        <w:t>43</w:t>
      </w:r>
      <w:r>
        <w:rPr>
          <w:rFonts w:ascii="Times New Roman" w:hAnsi="Times New Roman"/>
          <w:sz w:val="24"/>
          <w:szCs w:val="24"/>
        </w:rPr>
        <w:t xml:space="preserve"> examine the effects of experimental condition on line-up outcomes </w:t>
      </w:r>
      <w:r>
        <w:rPr>
          <w:rFonts w:ascii="Times New Roman" w:eastAsiaTheme="minorHAnsi" w:hAnsi="Times New Roman"/>
          <w:sz w:val="24"/>
          <w:szCs w:val="24"/>
          <w:lang w:eastAsia="en-US"/>
        </w:rPr>
        <w:t>(see 7.</w:t>
      </w:r>
      <w:r w:rsidR="00B72364">
        <w:rPr>
          <w:rFonts w:ascii="Times New Roman" w:eastAsiaTheme="minorHAnsi" w:hAnsi="Times New Roman"/>
          <w:sz w:val="24"/>
          <w:szCs w:val="24"/>
          <w:lang w:eastAsia="en-US"/>
        </w:rPr>
        <w:t>9</w:t>
      </w:r>
      <w:r>
        <w:rPr>
          <w:rFonts w:ascii="Times New Roman" w:eastAsiaTheme="minorHAnsi" w:hAnsi="Times New Roman"/>
          <w:sz w:val="24"/>
          <w:szCs w:val="24"/>
          <w:lang w:eastAsia="en-US"/>
        </w:rPr>
        <w:t>)</w:t>
      </w:r>
      <w:r>
        <w:rPr>
          <w:rFonts w:ascii="Times New Roman" w:hAnsi="Times New Roman"/>
          <w:sz w:val="24"/>
          <w:szCs w:val="24"/>
        </w:rPr>
        <w:t>. The reported effect size measure for these nominal data analyses is Φ, although odds ratios (OR) are also reported to provide a measure of the association between the two reported variables. As with most eyewitness research, culprit-present and culprit-absent video line-up data are separated. Each participant makes one line-up decision only.</w:t>
      </w:r>
    </w:p>
    <w:p w:rsidR="00B50439" w:rsidRPr="00A27E28" w:rsidRDefault="00B50439" w:rsidP="00252F67">
      <w:pPr>
        <w:pStyle w:val="NormalWeb"/>
        <w:spacing w:before="0" w:beforeAutospacing="0" w:after="0" w:afterAutospacing="0"/>
        <w:rPr>
          <w:rFonts w:eastAsiaTheme="minorHAnsi"/>
          <w:lang w:val="en-US" w:eastAsia="en-US"/>
        </w:rPr>
      </w:pPr>
    </w:p>
    <w:p w:rsidR="00384C48" w:rsidRPr="00A27E28" w:rsidRDefault="004E7106" w:rsidP="00252F67">
      <w:pPr>
        <w:pStyle w:val="NormalWeb"/>
        <w:spacing w:before="0" w:beforeAutospacing="0" w:after="0" w:afterAutospacing="0"/>
      </w:pPr>
      <w:r>
        <w:rPr>
          <w:rFonts w:eastAsiaTheme="minorHAnsi"/>
          <w:lang w:val="en-US" w:eastAsia="en-US"/>
        </w:rPr>
        <w:t>T</w:t>
      </w:r>
      <w:r>
        <w:t xml:space="preserve">he influence of composite construction on eyewitness identification is measured by comparing the line-up selections of participant-witnesses and controls. </w:t>
      </w:r>
      <w:r w:rsidR="0093745E" w:rsidRPr="00CC0D09">
        <w:t>Table 3</w:t>
      </w:r>
      <w:r>
        <w:t xml:space="preserve"> displays representative results taken from a subset of the data collected in Experiment 1 of </w:t>
      </w:r>
      <w:r>
        <w:rPr>
          <w:vertAlign w:val="superscript"/>
        </w:rPr>
        <w:t>11</w:t>
      </w:r>
      <w:r>
        <w:t xml:space="preserve"> in which control line-up outcomes were compared with participant-witnesses who created a holistic facial composite using the system described in this protocol. The delay between viewing the initial culprit crime scene video and the video line-up in this experiment was approximately 2 hours. </w:t>
      </w:r>
    </w:p>
    <w:p w:rsidR="00384C48" w:rsidRPr="00A27E28" w:rsidRDefault="00384C48" w:rsidP="00252F67">
      <w:pPr>
        <w:pStyle w:val="NormalWeb"/>
        <w:spacing w:before="0" w:beforeAutospacing="0" w:after="0" w:afterAutospacing="0"/>
      </w:pPr>
    </w:p>
    <w:p w:rsidR="00384C48" w:rsidRPr="00A27E28" w:rsidRDefault="004E7106" w:rsidP="00252F67">
      <w:pPr>
        <w:pStyle w:val="NormalWeb"/>
        <w:spacing w:before="0" w:beforeAutospacing="0" w:after="0" w:afterAutospacing="0"/>
      </w:pPr>
      <w:r>
        <w:t xml:space="preserve">Culprit-present line-ups provide an indication of the sensitivity of an identification procedure as measured primarily by suspect identification rates, which in this paradigm are correct </w:t>
      </w:r>
      <w:r>
        <w:lastRenderedPageBreak/>
        <w:t xml:space="preserve">culprit identifications. Other outcomes are incorrect foil identifications or incorrect line-up rejections. </w:t>
      </w:r>
    </w:p>
    <w:p w:rsidR="00384C48" w:rsidRPr="00A27E28" w:rsidRDefault="00384C48" w:rsidP="00252F67">
      <w:pPr>
        <w:pStyle w:val="NormalWeb"/>
        <w:spacing w:before="0" w:beforeAutospacing="0" w:after="0" w:afterAutospacing="0"/>
      </w:pPr>
    </w:p>
    <w:p w:rsidR="009D39E0" w:rsidRPr="00A27E28" w:rsidRDefault="004E7106" w:rsidP="00252F67">
      <w:pPr>
        <w:pStyle w:val="NormalWeb"/>
        <w:spacing w:before="0" w:beforeAutospacing="0" w:after="0" w:afterAutospacing="0"/>
      </w:pPr>
      <w:r>
        <w:t xml:space="preserve">Culprit-absent line-ups provide an indication of the fairness of the procedure, as measured by correct line-up rejection rates. Other outcomes are incorrect foil identifications. There was no designated ‘innocent suspect’ in this research, and therefore the first column in Table </w:t>
      </w:r>
      <w:r w:rsidR="0093745E" w:rsidRPr="00CC0D09">
        <w:t xml:space="preserve">3 </w:t>
      </w:r>
      <w:r>
        <w:t>is blank for culprit-absent trials.</w:t>
      </w:r>
    </w:p>
    <w:p w:rsidR="009D39E0" w:rsidRPr="00A27E28" w:rsidRDefault="009D39E0" w:rsidP="00252F67">
      <w:pPr>
        <w:pStyle w:val="NormalWeb"/>
        <w:spacing w:before="0" w:beforeAutospacing="0" w:after="0" w:afterAutospacing="0"/>
      </w:pPr>
    </w:p>
    <w:p w:rsidR="00D05FD6" w:rsidRPr="00A27E28" w:rsidRDefault="004E7106" w:rsidP="00252F67">
      <w:pPr>
        <w:pStyle w:val="NormalWeb"/>
        <w:spacing w:before="0" w:beforeAutospacing="0" w:after="0" w:afterAutospacing="0"/>
      </w:pPr>
      <w:r>
        <w:rPr>
          <w:i/>
        </w:rPr>
        <w:t>Culprit-present choosing behavior:</w:t>
      </w:r>
      <w:r>
        <w:t xml:space="preserve"> From the data reported in Table </w:t>
      </w:r>
      <w:r w:rsidR="0093745E" w:rsidRPr="00CC0D09">
        <w:t xml:space="preserve">3 </w:t>
      </w:r>
      <w:r>
        <w:t xml:space="preserve">originally presented in Experiment 1 in </w:t>
      </w:r>
      <w:r>
        <w:rPr>
          <w:vertAlign w:val="superscript"/>
        </w:rPr>
        <w:t>11</w:t>
      </w:r>
      <w:r>
        <w:t>, the first analysis examines whether composite creation influences choosing behavior from a line-up as this may be indicative of a response bias. A 2 (participant role - participant-witness vs. control) x 2 (choosing behavior – chooser: culprit identification or foil identification vs. non-chooser: incorrect line-up rejection) chi-squared test</w:t>
      </w:r>
      <w:r w:rsidR="00DD2B91">
        <w:t xml:space="preserve"> </w:t>
      </w:r>
      <w:r w:rsidR="00DD2B91" w:rsidRPr="0052261A">
        <w:rPr>
          <w:rFonts w:eastAsiaTheme="minorHAnsi"/>
          <w:vertAlign w:val="superscript"/>
          <w:lang w:eastAsia="en-US"/>
        </w:rPr>
        <w:t>43</w:t>
      </w:r>
      <w:r>
        <w:t xml:space="preserve"> on the rates of selection of each outcome was not significant, </w:t>
      </w:r>
      <w:proofErr w:type="gramStart"/>
      <w:r>
        <w:rPr>
          <w:i/>
        </w:rPr>
        <w:t>χ</w:t>
      </w:r>
      <w:r>
        <w:rPr>
          <w:vertAlign w:val="superscript"/>
        </w:rPr>
        <w:t>2</w:t>
      </w:r>
      <w:r>
        <w:t>(</w:t>
      </w:r>
      <w:proofErr w:type="gramEnd"/>
      <w:r>
        <w:t xml:space="preserve">1, </w:t>
      </w:r>
      <w:r>
        <w:rPr>
          <w:i/>
        </w:rPr>
        <w:t>n</w:t>
      </w:r>
      <w:r>
        <w:t xml:space="preserve"> = 108) &lt; 1, </w:t>
      </w:r>
      <w:r>
        <w:rPr>
          <w:i/>
        </w:rPr>
        <w:t xml:space="preserve">p </w:t>
      </w:r>
      <w:r>
        <w:t>&gt; .2, Φ = .072. Participant-witnesses (80.0%) were roughly equally likely as controls to be line-up choosers (73.1%, OR = 1.09).</w:t>
      </w:r>
    </w:p>
    <w:p w:rsidR="00B560F3" w:rsidRPr="00A27E28" w:rsidRDefault="00B560F3" w:rsidP="00252F67">
      <w:pPr>
        <w:pStyle w:val="NormalWeb"/>
        <w:spacing w:before="0" w:beforeAutospacing="0" w:after="0" w:afterAutospacing="0"/>
      </w:pPr>
    </w:p>
    <w:p w:rsidR="001228E9" w:rsidRPr="00A27E28" w:rsidRDefault="004E7106" w:rsidP="00252F67">
      <w:pPr>
        <w:pStyle w:val="NormalWeb"/>
        <w:spacing w:before="0" w:beforeAutospacing="0" w:after="0" w:afterAutospacing="0"/>
      </w:pPr>
      <w:r>
        <w:rPr>
          <w:i/>
        </w:rPr>
        <w:t>Culprit-present correct identifications:</w:t>
      </w:r>
      <w:r>
        <w:t xml:space="preserve"> The second and most critical culprit-present analysis examines response accuracy only. A 2 (participant role) x 2 (accuracy – correct: culprit identification vs. incorrect: foil identification or line-up rejection)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on the data from Table 3 first presented in Experiment 1 in </w:t>
      </w:r>
      <w:r>
        <w:rPr>
          <w:vertAlign w:val="superscript"/>
        </w:rPr>
        <w:t>11</w:t>
      </w:r>
      <w:r>
        <w:t xml:space="preserve"> was significant, </w:t>
      </w:r>
      <w:r>
        <w:rPr>
          <w:i/>
        </w:rPr>
        <w:t>χ</w:t>
      </w:r>
      <w:r>
        <w:rPr>
          <w:vertAlign w:val="superscript"/>
        </w:rPr>
        <w:t>2</w:t>
      </w:r>
      <w:r>
        <w:t xml:space="preserve">(1, </w:t>
      </w:r>
      <w:r>
        <w:rPr>
          <w:i/>
        </w:rPr>
        <w:t>n</w:t>
      </w:r>
      <w:r>
        <w:t xml:space="preserve"> = 108) = 5.48, </w:t>
      </w:r>
      <w:r>
        <w:rPr>
          <w:i/>
        </w:rPr>
        <w:t xml:space="preserve">p </w:t>
      </w:r>
      <w:r>
        <w:t xml:space="preserve">= .019, Φ = .225. Participant-witnesses (70.0%) made approximately one-and-a-half times more correct culprit line-up selections than controls (44.9%, OR = 1.56). </w:t>
      </w:r>
    </w:p>
    <w:p w:rsidR="001228E9" w:rsidRPr="00A27E28" w:rsidRDefault="001228E9" w:rsidP="00252F67">
      <w:pPr>
        <w:pStyle w:val="NormalWeb"/>
        <w:spacing w:before="0" w:beforeAutospacing="0" w:after="0" w:afterAutospacing="0"/>
      </w:pPr>
    </w:p>
    <w:p w:rsidR="009D39E0" w:rsidRPr="00A27E28" w:rsidRDefault="004E7106" w:rsidP="00252F67">
      <w:pPr>
        <w:pStyle w:val="NormalWeb"/>
        <w:spacing w:before="0" w:beforeAutospacing="0" w:after="0" w:afterAutospacing="0"/>
      </w:pPr>
      <w:r>
        <w:t xml:space="preserve">These results are consistent with a follow-up experiment (Experiment 2 </w:t>
      </w:r>
      <w:r>
        <w:rPr>
          <w:vertAlign w:val="superscript"/>
        </w:rPr>
        <w:t>11</w:t>
      </w:r>
      <w:r>
        <w:t xml:space="preserve">) in which newly qualified police operators were recruited, the crime scene videos depicted six different culprits, and the mean delay between crime scene video viewing and viewing the video line-up was approximately 30 hours (participant-witness correct culprit identification rates = 48.8%; controls = 35.0%), and a meta-analysis finding positive effects of composite construction on line-up identification </w:t>
      </w:r>
      <w:r>
        <w:rPr>
          <w:vertAlign w:val="superscript"/>
        </w:rPr>
        <w:t>12</w:t>
      </w:r>
      <w:r>
        <w:t xml:space="preserve">. However, other research </w:t>
      </w:r>
      <w:r>
        <w:rPr>
          <w:vertAlign w:val="superscript"/>
        </w:rPr>
        <w:t>8</w:t>
      </w:r>
      <w:r>
        <w:t xml:space="preserve">, using the same basic experimental paradigm, holistic facial composite system, and line-up type, but with different culprit-actors found no significant differences in correct identification rates between adult composite-creating participant-witnesses (34.6%) and controls (31.7%). Furthermore, in that research </w:t>
      </w:r>
      <w:r>
        <w:rPr>
          <w:vertAlign w:val="superscript"/>
        </w:rPr>
        <w:t>8</w:t>
      </w:r>
      <w:r>
        <w:t xml:space="preserve">, child controls between the ages of 6- and 11-years made more correct identifications (42.9%) than child participant-witnesses </w:t>
      </w:r>
      <w:ins w:id="102" w:author="Author" w:date="2015-06-02T21:25:00Z">
        <w:r w:rsidR="007F7EC8">
          <w:t xml:space="preserve">of the same age </w:t>
        </w:r>
      </w:ins>
      <w:r>
        <w:t>(19.4%). The latter result may be a consequence of the children’s facial composite being significantly inferior to the adult’s</w:t>
      </w:r>
      <w:ins w:id="103" w:author="Author" w:date="2015-06-02T21:26:00Z">
        <w:r w:rsidR="007F7EC8">
          <w:t>, children</w:t>
        </w:r>
      </w:ins>
      <w:ins w:id="104" w:author="Author" w:date="2015-06-02T21:27:00Z">
        <w:r w:rsidR="007F7EC8">
          <w:t>’s initial memory for the culprit being worse or they struggled to understand the use of confidence scales. However</w:t>
        </w:r>
      </w:ins>
      <w:r>
        <w:t xml:space="preserve">, </w:t>
      </w:r>
      <w:del w:id="105" w:author="Author" w:date="2015-06-02T21:27:00Z">
        <w:r w:rsidDel="007F7EC8">
          <w:delText xml:space="preserve">and </w:delText>
        </w:r>
      </w:del>
      <w:r>
        <w:t xml:space="preserve">this result is consistent with research finding a positive relationship between composite quality and rates of correct identification from line-ups </w:t>
      </w:r>
      <w:r>
        <w:rPr>
          <w:vertAlign w:val="superscript"/>
        </w:rPr>
        <w:t>10</w:t>
      </w:r>
      <w:r>
        <w:t xml:space="preserve">. This explanation is also consistent with most previous research of this type, which has used the often inferior feature-based composite systems, finding that identification accuracy was reduced following composite construction </w:t>
      </w:r>
      <w:r>
        <w:rPr>
          <w:vertAlign w:val="superscript"/>
        </w:rPr>
        <w:t>e.g., 7, 9-10</w:t>
      </w:r>
      <w:r>
        <w:t xml:space="preserve">. </w:t>
      </w:r>
    </w:p>
    <w:p w:rsidR="004564C7" w:rsidRPr="00A27E28" w:rsidRDefault="004564C7" w:rsidP="00252F67">
      <w:pPr>
        <w:pStyle w:val="NormalWeb"/>
        <w:spacing w:before="0" w:beforeAutospacing="0" w:after="0" w:afterAutospacing="0"/>
      </w:pPr>
    </w:p>
    <w:p w:rsidR="004564C7" w:rsidRPr="00A27E28" w:rsidRDefault="004E7106" w:rsidP="00252F67">
      <w:pPr>
        <w:pStyle w:val="NormalWeb"/>
        <w:spacing w:before="0" w:beforeAutospacing="0" w:after="0" w:afterAutospacing="0"/>
      </w:pPr>
      <w:r>
        <w:rPr>
          <w:i/>
        </w:rPr>
        <w:t>Culprit-present foil identifications:</w:t>
      </w:r>
      <w:r>
        <w:t xml:space="preserve"> The third culprit–present analysis examines whether the proportion of foil identifications differs by condition. A 2 (participant role) x 2 (foil or not - foil identification vs. other decision: correct culprit identification or incorrect line-up rejection)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on the data reported in Table 3 and </w:t>
      </w:r>
      <w:r>
        <w:rPr>
          <w:vertAlign w:val="superscript"/>
        </w:rPr>
        <w:t>11</w:t>
      </w:r>
      <w:r>
        <w:t xml:space="preserve"> was significant, </w:t>
      </w:r>
      <w:proofErr w:type="gramStart"/>
      <w:r>
        <w:rPr>
          <w:i/>
        </w:rPr>
        <w:t>χ</w:t>
      </w:r>
      <w:r>
        <w:rPr>
          <w:vertAlign w:val="superscript"/>
        </w:rPr>
        <w:t>2</w:t>
      </w:r>
      <w:r>
        <w:t>(</w:t>
      </w:r>
      <w:proofErr w:type="gramEnd"/>
      <w:r>
        <w:t xml:space="preserve">1, </w:t>
      </w:r>
      <w:r>
        <w:rPr>
          <w:i/>
        </w:rPr>
        <w:t>n</w:t>
      </w:r>
      <w:r>
        <w:t xml:space="preserve"> = 108) = 4.04, </w:t>
      </w:r>
      <w:r>
        <w:rPr>
          <w:i/>
        </w:rPr>
        <w:t xml:space="preserve">p </w:t>
      </w:r>
      <w:r>
        <w:t>= .045, Φ = .193. Controls (28.2%) made nearly three times as many foil selections as participant-witnesses (10.0%; OR = 2.82).</w:t>
      </w:r>
    </w:p>
    <w:p w:rsidR="00FD540E" w:rsidRPr="00A27E28" w:rsidRDefault="00FD540E" w:rsidP="00252F67">
      <w:pPr>
        <w:pStyle w:val="NormalWeb"/>
        <w:spacing w:before="0" w:beforeAutospacing="0" w:after="0" w:afterAutospacing="0"/>
      </w:pPr>
    </w:p>
    <w:p w:rsidR="004564C7" w:rsidRPr="00A27E28" w:rsidRDefault="004E7106" w:rsidP="00252F67">
      <w:pPr>
        <w:pStyle w:val="NormalWeb"/>
        <w:spacing w:before="0" w:beforeAutospacing="0" w:after="0" w:afterAutospacing="0"/>
      </w:pPr>
      <w:r>
        <w:rPr>
          <w:i/>
        </w:rPr>
        <w:lastRenderedPageBreak/>
        <w:t>Culprit-absent lineup rejections:</w:t>
      </w:r>
      <w:r>
        <w:t xml:space="preserve"> As there are only two outcomes associated with the culprit-absent data from Table 3 as originally reported in </w:t>
      </w:r>
      <w:r>
        <w:rPr>
          <w:vertAlign w:val="superscript"/>
        </w:rPr>
        <w:t>11</w:t>
      </w:r>
      <w:r>
        <w:t xml:space="preserve">, only one test is conducted. A 2 (condition) x 2 (accuracy – correct line-up rejection vs. incorrect foil identification)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was not significant, </w:t>
      </w:r>
      <w:proofErr w:type="gramStart"/>
      <w:r>
        <w:rPr>
          <w:i/>
        </w:rPr>
        <w:t>χ</w:t>
      </w:r>
      <w:r>
        <w:rPr>
          <w:vertAlign w:val="superscript"/>
        </w:rPr>
        <w:t>2</w:t>
      </w:r>
      <w:r>
        <w:t>(</w:t>
      </w:r>
      <w:proofErr w:type="gramEnd"/>
      <w:r>
        <w:t xml:space="preserve">1, </w:t>
      </w:r>
      <w:r>
        <w:rPr>
          <w:i/>
        </w:rPr>
        <w:t>n</w:t>
      </w:r>
      <w:r>
        <w:t xml:space="preserve"> = 100) &lt; 1, </w:t>
      </w:r>
      <w:r>
        <w:rPr>
          <w:i/>
        </w:rPr>
        <w:t xml:space="preserve">p </w:t>
      </w:r>
      <w:r>
        <w:t xml:space="preserve">&gt; .2, Φ = .055. There were no differences in correct line-up rejection rates between participant-witnesses (44.4%) and controls (38.4%; OR = 1.16). These results are consistent with previous research finding similar null effects in culprit-absent trials </w:t>
      </w:r>
      <w:r>
        <w:rPr>
          <w:vertAlign w:val="superscript"/>
        </w:rPr>
        <w:t>10</w:t>
      </w:r>
      <w:r>
        <w:t xml:space="preserve">.   </w:t>
      </w:r>
    </w:p>
    <w:p w:rsidR="001E3BEC" w:rsidRPr="00A27E28" w:rsidRDefault="001E3BEC" w:rsidP="00252F67">
      <w:pPr>
        <w:spacing w:after="0" w:line="240" w:lineRule="auto"/>
        <w:contextualSpacing/>
        <w:rPr>
          <w:rFonts w:ascii="Times New Roman" w:hAnsi="Times New Roman" w:cs="Times New Roman"/>
          <w:sz w:val="24"/>
          <w:szCs w:val="24"/>
        </w:rPr>
      </w:pPr>
    </w:p>
    <w:p w:rsidR="004564C7" w:rsidRPr="00A27E28" w:rsidRDefault="004E7106" w:rsidP="00252F6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Relationship between composite quality and participant-witness line-up accuracy</w:t>
      </w:r>
    </w:p>
    <w:p w:rsidR="002B3BED" w:rsidRPr="00A27E28" w:rsidRDefault="002B3BED" w:rsidP="00252F67">
      <w:pPr>
        <w:spacing w:after="0" w:line="240" w:lineRule="auto"/>
        <w:contextualSpacing/>
        <w:rPr>
          <w:rFonts w:ascii="Times New Roman" w:hAnsi="Times New Roman" w:cs="Times New Roman"/>
          <w:sz w:val="24"/>
          <w:szCs w:val="24"/>
        </w:rPr>
      </w:pPr>
    </w:p>
    <w:p w:rsidR="004564C7" w:rsidRPr="00A27E28" w:rsidRDefault="004E7106" w:rsidP="00252F6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 further analysis examines the relationship between the quality of the facial composites and the likelihood of correct culprit video line-up identifications. The representative data reported here are from the second experiment reported in </w:t>
      </w:r>
      <w:r>
        <w:rPr>
          <w:rFonts w:ascii="Times New Roman" w:hAnsi="Times New Roman" w:cs="Times New Roman"/>
          <w:sz w:val="24"/>
          <w:szCs w:val="24"/>
          <w:vertAlign w:val="superscript"/>
        </w:rPr>
        <w:t xml:space="preserve">11 </w:t>
      </w:r>
      <w:r>
        <w:rPr>
          <w:rFonts w:ascii="Times New Roman" w:hAnsi="Times New Roman" w:cs="Times New Roman"/>
          <w:sz w:val="24"/>
          <w:szCs w:val="24"/>
        </w:rPr>
        <w:t xml:space="preserve">in which all line-ups were culprit-present. A point biserial correlation test </w:t>
      </w:r>
      <w:r w:rsidR="00DD2B91" w:rsidRPr="0052261A">
        <w:rPr>
          <w:rFonts w:ascii="Times New Roman" w:eastAsiaTheme="minorHAnsi" w:hAnsi="Times New Roman"/>
          <w:sz w:val="24"/>
          <w:szCs w:val="24"/>
          <w:vertAlign w:val="superscript"/>
          <w:lang w:eastAsia="en-US"/>
        </w:rPr>
        <w:t>43</w:t>
      </w:r>
      <w:r w:rsidR="00DD2B91">
        <w:rPr>
          <w:rFonts w:ascii="Times New Roman" w:eastAsiaTheme="minorHAnsi" w:hAnsi="Times New Roman"/>
          <w:sz w:val="24"/>
          <w:szCs w:val="24"/>
          <w:vertAlign w:val="superscript"/>
          <w:lang w:eastAsia="en-US"/>
        </w:rPr>
        <w:t xml:space="preserve"> </w:t>
      </w:r>
      <w:r>
        <w:rPr>
          <w:rFonts w:ascii="Times New Roman" w:hAnsi="Times New Roman" w:cs="Times New Roman"/>
          <w:sz w:val="24"/>
          <w:szCs w:val="24"/>
        </w:rPr>
        <w:t>conducted on the relationship between line-up accuracy (1 = correct; 0 = incorrect) and culprit-acquaintance ratings of culprit-composite similarity, was not significant,</w:t>
      </w:r>
      <w:r>
        <w:rPr>
          <w:rFonts w:ascii="Times New Roman" w:hAnsi="Times New Roman" w:cs="Times New Roman"/>
          <w:i/>
          <w:sz w:val="24"/>
          <w:szCs w:val="24"/>
        </w:rPr>
        <w:t xml:space="preserve"> </w:t>
      </w:r>
      <w:proofErr w:type="gramStart"/>
      <w:r>
        <w:rPr>
          <w:rFonts w:ascii="Times New Roman" w:hAnsi="Times New Roman" w:cs="Times New Roman"/>
          <w:i/>
          <w:sz w:val="24"/>
          <w:szCs w:val="24"/>
        </w:rPr>
        <w:t>r</w:t>
      </w:r>
      <w:r>
        <w:rPr>
          <w:rFonts w:ascii="Times New Roman" w:hAnsi="Times New Roman" w:cs="Times New Roman"/>
          <w:sz w:val="24"/>
          <w:szCs w:val="24"/>
        </w:rPr>
        <w:t>(</w:t>
      </w:r>
      <w:proofErr w:type="gramEnd"/>
      <w:r>
        <w:rPr>
          <w:rFonts w:ascii="Times New Roman" w:hAnsi="Times New Roman" w:cs="Times New Roman"/>
          <w:sz w:val="24"/>
          <w:szCs w:val="24"/>
        </w:rPr>
        <w:t xml:space="preserve">45) = -.05, </w:t>
      </w:r>
      <w:r>
        <w:rPr>
          <w:rFonts w:ascii="Times New Roman" w:hAnsi="Times New Roman" w:cs="Times New Roman"/>
          <w:i/>
          <w:sz w:val="24"/>
          <w:szCs w:val="24"/>
        </w:rPr>
        <w:t>p</w:t>
      </w:r>
      <w:r>
        <w:rPr>
          <w:rFonts w:ascii="Times New Roman" w:hAnsi="Times New Roman" w:cs="Times New Roman"/>
          <w:sz w:val="24"/>
          <w:szCs w:val="24"/>
        </w:rPr>
        <w:t xml:space="preserve"> &gt; .2, suggesting that unlike some previous research </w:t>
      </w:r>
      <w:r>
        <w:rPr>
          <w:rFonts w:ascii="Times New Roman" w:hAnsi="Times New Roman" w:cs="Times New Roman"/>
          <w:sz w:val="24"/>
          <w:szCs w:val="24"/>
          <w:vertAlign w:val="superscript"/>
        </w:rPr>
        <w:t>8, 10</w:t>
      </w:r>
      <w:r>
        <w:rPr>
          <w:rFonts w:ascii="Times New Roman" w:hAnsi="Times New Roman" w:cs="Times New Roman"/>
          <w:sz w:val="24"/>
          <w:szCs w:val="24"/>
        </w:rPr>
        <w:t xml:space="preserve">, there was no relationship between the quality of the participant-witness’ facial composite and the accuracy of their video line-up responses. This unexpected non-significant finding may be the result of a number of extraneous variables (e.g., delay, multiple culprit-actor variables). </w:t>
      </w:r>
    </w:p>
    <w:p w:rsidR="00E629CF" w:rsidRPr="00A27E28" w:rsidRDefault="00E629CF" w:rsidP="00252F67">
      <w:pPr>
        <w:spacing w:after="0" w:line="240" w:lineRule="auto"/>
        <w:contextualSpacing/>
        <w:rPr>
          <w:rFonts w:ascii="Times New Roman" w:hAnsi="Times New Roman" w:cs="Times New Roman"/>
          <w:i/>
          <w:sz w:val="24"/>
          <w:szCs w:val="24"/>
        </w:rPr>
      </w:pPr>
    </w:p>
    <w:p w:rsidR="001E3BEC"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1: Stills from the crime scene video.</w:t>
      </w:r>
      <w:r>
        <w:rPr>
          <w:rFonts w:ascii="Times New Roman" w:hAnsi="Times New Roman" w:cs="Times New Roman"/>
          <w:sz w:val="24"/>
          <w:szCs w:val="24"/>
        </w:rPr>
        <w:t xml:space="preserve"> </w:t>
      </w:r>
      <w:r>
        <w:rPr>
          <w:rFonts w:ascii="Times New Roman" w:hAnsi="Times New Roman" w:cs="Times New Roman"/>
          <w:b/>
          <w:sz w:val="24"/>
          <w:szCs w:val="24"/>
        </w:rPr>
        <w:t>A, B:</w:t>
      </w:r>
      <w:r>
        <w:rPr>
          <w:rFonts w:ascii="Times New Roman" w:hAnsi="Times New Roman" w:cs="Times New Roman"/>
          <w:sz w:val="24"/>
          <w:szCs w:val="24"/>
        </w:rPr>
        <w:t xml:space="preserve"> Two stills from the crime scene video depicting full body and facial views of the culprit (see 1.3)</w:t>
      </w:r>
    </w:p>
    <w:p w:rsidR="00DF58A3" w:rsidRPr="00A27E28" w:rsidRDefault="00DF58A3" w:rsidP="00252F67">
      <w:pPr>
        <w:spacing w:after="0" w:line="240" w:lineRule="auto"/>
        <w:rPr>
          <w:rFonts w:ascii="Times New Roman" w:hAnsi="Times New Roman" w:cs="Times New Roman"/>
          <w:sz w:val="24"/>
          <w:szCs w:val="24"/>
        </w:rPr>
      </w:pPr>
    </w:p>
    <w:p w:rsidR="00DF58A3"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2: Facial composite construction method A: Face shape.</w:t>
      </w:r>
      <w:r>
        <w:rPr>
          <w:rFonts w:ascii="Times New Roman" w:hAnsi="Times New Roman" w:cs="Times New Roman"/>
          <w:sz w:val="24"/>
          <w:szCs w:val="24"/>
        </w:rPr>
        <w:t xml:space="preserve"> At this stage in the facial composite construction procedure, after the operator enters basic description keywords into the holistic composite system, the participant-witness is asked to select an approximate face shape meeting their memory of the culprit from the nine images displayed on the screen, or to reject that array to produce a new display. As with the reminder of the construction process, this stage assesses recognition (see 2.</w:t>
      </w:r>
      <w:r w:rsidR="00B72364">
        <w:rPr>
          <w:rFonts w:ascii="Times New Roman" w:hAnsi="Times New Roman" w:cs="Times New Roman"/>
          <w:sz w:val="24"/>
          <w:szCs w:val="24"/>
        </w:rPr>
        <w:t>9</w:t>
      </w:r>
      <w:r>
        <w:rPr>
          <w:rFonts w:ascii="Times New Roman" w:hAnsi="Times New Roman" w:cs="Times New Roman"/>
          <w:sz w:val="24"/>
          <w:szCs w:val="24"/>
        </w:rPr>
        <w:t>.1).</w:t>
      </w:r>
    </w:p>
    <w:p w:rsidR="008452D5" w:rsidRPr="00A27E28" w:rsidRDefault="008452D5" w:rsidP="00252F67">
      <w:pPr>
        <w:spacing w:after="0" w:line="240" w:lineRule="auto"/>
        <w:contextualSpacing/>
        <w:rPr>
          <w:rFonts w:ascii="Times New Roman" w:hAnsi="Times New Roman" w:cs="Times New Roman"/>
          <w:sz w:val="24"/>
          <w:szCs w:val="24"/>
        </w:rPr>
      </w:pPr>
    </w:p>
    <w:p w:rsidR="00AC551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3: Facial composite construction method B: Hairstyle</w:t>
      </w:r>
      <w:r w:rsidR="00DF03F1">
        <w:rPr>
          <w:rFonts w:ascii="Times New Roman" w:hAnsi="Times New Roman" w:cs="Times New Roman"/>
          <w:b/>
          <w:sz w:val="24"/>
          <w:szCs w:val="24"/>
        </w:rPr>
        <w:t xml:space="preserve"> tool</w:t>
      </w:r>
      <w:r>
        <w:rPr>
          <w:rFonts w:ascii="Times New Roman" w:hAnsi="Times New Roman" w:cs="Times New Roman"/>
          <w:b/>
          <w:sz w:val="24"/>
          <w:szCs w:val="24"/>
        </w:rPr>
        <w:t>.</w:t>
      </w:r>
      <w:r>
        <w:rPr>
          <w:rFonts w:ascii="Times New Roman" w:hAnsi="Times New Roman" w:cs="Times New Roman"/>
          <w:sz w:val="24"/>
          <w:szCs w:val="24"/>
        </w:rPr>
        <w:t xml:space="preserve"> Following selection of face shape, and facial features, the participant-witness is asked to select an approximate hairstyle from the nine images displayed on the screen, or to reject that array to produce a new display. The default hairstyle on all images is grey, until coloring is added (see 2.</w:t>
      </w:r>
      <w:r w:rsidR="00B72364">
        <w:rPr>
          <w:rFonts w:ascii="Times New Roman" w:hAnsi="Times New Roman" w:cs="Times New Roman"/>
          <w:sz w:val="24"/>
          <w:szCs w:val="24"/>
        </w:rPr>
        <w:t>9.3</w:t>
      </w:r>
      <w:r>
        <w:rPr>
          <w:rFonts w:ascii="Times New Roman" w:hAnsi="Times New Roman" w:cs="Times New Roman"/>
          <w:sz w:val="24"/>
          <w:szCs w:val="24"/>
        </w:rPr>
        <w:t>).</w:t>
      </w:r>
    </w:p>
    <w:p w:rsidR="00AC551B" w:rsidRPr="00A27E28" w:rsidRDefault="00AC551B" w:rsidP="00252F67">
      <w:pPr>
        <w:spacing w:after="0" w:line="240" w:lineRule="auto"/>
        <w:rPr>
          <w:rFonts w:ascii="Times New Roman" w:hAnsi="Times New Roman" w:cs="Times New Roman"/>
          <w:sz w:val="24"/>
          <w:szCs w:val="24"/>
        </w:rPr>
      </w:pPr>
    </w:p>
    <w:p w:rsidR="005330F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4: Facial composite construction method C: Shoulders</w:t>
      </w:r>
      <w:r w:rsidR="00DF03F1">
        <w:rPr>
          <w:rFonts w:ascii="Times New Roman" w:hAnsi="Times New Roman" w:cs="Times New Roman"/>
          <w:b/>
          <w:sz w:val="24"/>
          <w:szCs w:val="24"/>
        </w:rPr>
        <w:t xml:space="preserve"> tool</w:t>
      </w:r>
      <w:r>
        <w:rPr>
          <w:rFonts w:ascii="Times New Roman" w:hAnsi="Times New Roman" w:cs="Times New Roman"/>
          <w:b/>
          <w:sz w:val="24"/>
          <w:szCs w:val="24"/>
        </w:rPr>
        <w:t>.</w:t>
      </w:r>
      <w:r>
        <w:rPr>
          <w:rFonts w:ascii="Times New Roman" w:hAnsi="Times New Roman" w:cs="Times New Roman"/>
          <w:sz w:val="24"/>
          <w:szCs w:val="24"/>
        </w:rPr>
        <w:t xml:space="preserve"> Following selection of face shape, and facial features, the participant-witness is asked to select shoulders from the nine images displayed on the screen, or to reject that array to produce a new display. Clothing color and style can be manipulated and company logos or other idiosyncratic features may be added (see 2.</w:t>
      </w:r>
      <w:r w:rsidR="00B72364">
        <w:rPr>
          <w:rFonts w:ascii="Times New Roman" w:hAnsi="Times New Roman" w:cs="Times New Roman"/>
          <w:sz w:val="24"/>
          <w:szCs w:val="24"/>
        </w:rPr>
        <w:t>9</w:t>
      </w:r>
      <w:r w:rsidR="00DF03F1">
        <w:rPr>
          <w:rFonts w:ascii="Times New Roman" w:hAnsi="Times New Roman" w:cs="Times New Roman"/>
          <w:sz w:val="24"/>
          <w:szCs w:val="24"/>
        </w:rPr>
        <w:t>.4</w:t>
      </w:r>
      <w:r>
        <w:rPr>
          <w:rFonts w:ascii="Times New Roman" w:hAnsi="Times New Roman" w:cs="Times New Roman"/>
          <w:sz w:val="24"/>
          <w:szCs w:val="24"/>
        </w:rPr>
        <w:t>)</w:t>
      </w:r>
    </w:p>
    <w:p w:rsidR="00346E9A" w:rsidRPr="00A27E28" w:rsidRDefault="00346E9A" w:rsidP="00252F67">
      <w:pPr>
        <w:spacing w:after="0" w:line="240" w:lineRule="auto"/>
        <w:rPr>
          <w:rFonts w:ascii="Times New Roman" w:hAnsi="Times New Roman" w:cs="Times New Roman"/>
          <w:sz w:val="24"/>
          <w:szCs w:val="24"/>
        </w:rPr>
      </w:pPr>
    </w:p>
    <w:p w:rsidR="00346E9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5: Facial composite construction method D: Local attributes tool.</w:t>
      </w:r>
      <w:r>
        <w:rPr>
          <w:rFonts w:ascii="Times New Roman" w:hAnsi="Times New Roman" w:cs="Times New Roman"/>
          <w:sz w:val="24"/>
          <w:szCs w:val="24"/>
        </w:rPr>
        <w:t xml:space="preserve"> After the shoulders are selected, the participant-witness views a series of facial arrays possessing faces of differing variability from each other, although variability reduces in subsequent arrays, as each ‘best’ image is chosen. At this point in creation, the participant-witness may suggest changes to specific facial features, and compare the outcome to the original unmodified image on the screen. Even though changes are made to features, the methodology still accesses holistic processes as changes are made in the context of whole face comparison (see 2.</w:t>
      </w:r>
      <w:r w:rsidR="00B72364">
        <w:rPr>
          <w:rFonts w:ascii="Times New Roman" w:hAnsi="Times New Roman" w:cs="Times New Roman"/>
          <w:sz w:val="24"/>
          <w:szCs w:val="24"/>
        </w:rPr>
        <w:t>9.7</w:t>
      </w:r>
      <w:r>
        <w:rPr>
          <w:rFonts w:ascii="Times New Roman" w:hAnsi="Times New Roman" w:cs="Times New Roman"/>
          <w:sz w:val="24"/>
          <w:szCs w:val="24"/>
        </w:rPr>
        <w:t xml:space="preserve">)  </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Figure 6: Facial composite construction method E: Holistic attributes tool.</w:t>
      </w:r>
      <w:r>
        <w:rPr>
          <w:rFonts w:ascii="Times New Roman" w:hAnsi="Times New Roman" w:cs="Times New Roman"/>
          <w:sz w:val="24"/>
          <w:szCs w:val="24"/>
        </w:rPr>
        <w:t xml:space="preserve"> The participant-witness may also suggest changes to the holistic properties of the selected face (e.g., age, distinctiveness) by using a slider tool. Again, the outcome is compared to the original unmodified image on the screen (see 2.</w:t>
      </w:r>
      <w:r w:rsidR="00B72364">
        <w:rPr>
          <w:rFonts w:ascii="Times New Roman" w:hAnsi="Times New Roman" w:cs="Times New Roman"/>
          <w:sz w:val="24"/>
          <w:szCs w:val="24"/>
        </w:rPr>
        <w:t>9.8</w:t>
      </w:r>
      <w:r>
        <w:rPr>
          <w:rFonts w:ascii="Times New Roman" w:hAnsi="Times New Roman" w:cs="Times New Roman"/>
          <w:sz w:val="24"/>
          <w:szCs w:val="24"/>
        </w:rPr>
        <w:t>)</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7: Facial composite construction method F: Final image.</w:t>
      </w:r>
      <w:r>
        <w:rPr>
          <w:rFonts w:ascii="Times New Roman" w:hAnsi="Times New Roman" w:cs="Times New Roman"/>
          <w:sz w:val="24"/>
          <w:szCs w:val="24"/>
        </w:rPr>
        <w:t xml:space="preserve"> The participant-witness in this case has requested that a beard be added to the selected face. This may occur at any stage of the production process. In a police investigation this image would be printed, and a copy transferred to CD to be retained in the evidence bag (see 2.</w:t>
      </w:r>
      <w:r w:rsidR="00F071BE">
        <w:rPr>
          <w:rFonts w:ascii="Times New Roman" w:hAnsi="Times New Roman" w:cs="Times New Roman"/>
          <w:sz w:val="24"/>
          <w:szCs w:val="24"/>
        </w:rPr>
        <w:t>9.9</w:t>
      </w:r>
      <w:r>
        <w:rPr>
          <w:rFonts w:ascii="Times New Roman" w:hAnsi="Times New Roman" w:cs="Times New Roman"/>
          <w:sz w:val="24"/>
          <w:szCs w:val="24"/>
        </w:rPr>
        <w:t>)</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8: Video lineup stills. A, B:</w:t>
      </w:r>
      <w:r>
        <w:rPr>
          <w:rFonts w:ascii="Times New Roman" w:hAnsi="Times New Roman" w:cs="Times New Roman"/>
          <w:sz w:val="24"/>
          <w:szCs w:val="24"/>
        </w:rPr>
        <w:t xml:space="preserve"> Frontal and profile facial image stills of the culprit in the culprit-present video line-up procedure (see 5.2)</w:t>
      </w:r>
    </w:p>
    <w:p w:rsidR="007E607B" w:rsidRPr="00EB14CD" w:rsidRDefault="007E607B" w:rsidP="00252F67">
      <w:pPr>
        <w:spacing w:after="0" w:line="240" w:lineRule="auto"/>
        <w:rPr>
          <w:rFonts w:ascii="Times New Roman" w:hAnsi="Times New Roman" w:cs="Times New Roman"/>
          <w:color w:val="FF0000"/>
          <w:sz w:val="24"/>
          <w:szCs w:val="24"/>
        </w:rPr>
      </w:pPr>
    </w:p>
    <w:p w:rsidR="00BE46E7" w:rsidRDefault="00BE46E7" w:rsidP="00BE46E7">
      <w:pPr>
        <w:spacing w:after="0" w:line="240" w:lineRule="auto"/>
        <w:rPr>
          <w:rFonts w:ascii="Times New Roman" w:hAnsi="Times New Roman"/>
          <w:b/>
          <w:sz w:val="24"/>
          <w:szCs w:val="24"/>
        </w:rPr>
      </w:pPr>
      <w:r w:rsidRPr="00EA5BCC">
        <w:rPr>
          <w:rFonts w:ascii="Times New Roman" w:hAnsi="Times New Roman"/>
          <w:b/>
          <w:sz w:val="24"/>
          <w:szCs w:val="24"/>
        </w:rPr>
        <w:t>Table 1: Cued Post Cognitive Interview Questions</w:t>
      </w:r>
    </w:p>
    <w:p w:rsidR="00BE46E7" w:rsidRDefault="00BE46E7" w:rsidP="00BE46E7">
      <w:pPr>
        <w:spacing w:after="0" w:line="240" w:lineRule="auto"/>
        <w:rPr>
          <w:rFonts w:ascii="Times New Roman" w:hAnsi="Times New Roman" w:cs="Times New Roman"/>
          <w:b/>
          <w:sz w:val="24"/>
          <w:szCs w:val="24"/>
        </w:rPr>
      </w:pPr>
    </w:p>
    <w:p w:rsidR="00BE46E7" w:rsidRDefault="00BE46E7" w:rsidP="00BE46E7">
      <w:pPr>
        <w:spacing w:after="0" w:line="240" w:lineRule="auto"/>
        <w:rPr>
          <w:rFonts w:ascii="Times New Roman" w:hAnsi="Times New Roman" w:cs="Times New Roman"/>
          <w:b/>
          <w:sz w:val="24"/>
          <w:szCs w:val="24"/>
        </w:rPr>
      </w:pPr>
      <w:r w:rsidRPr="00EA5BCC">
        <w:rPr>
          <w:rFonts w:ascii="Times New Roman" w:hAnsi="Times New Roman" w:cs="Times New Roman"/>
          <w:b/>
          <w:sz w:val="24"/>
          <w:szCs w:val="24"/>
        </w:rPr>
        <w:t>Table 2: Cued Description Form</w:t>
      </w:r>
    </w:p>
    <w:p w:rsidR="00BE46E7" w:rsidRDefault="00BE46E7" w:rsidP="00BE46E7">
      <w:pPr>
        <w:spacing w:after="0" w:line="240" w:lineRule="auto"/>
        <w:rPr>
          <w:rFonts w:ascii="Times New Roman" w:hAnsi="Times New Roman" w:cs="Times New Roman"/>
          <w:b/>
          <w:sz w:val="24"/>
          <w:szCs w:val="24"/>
        </w:rPr>
      </w:pPr>
    </w:p>
    <w:p w:rsidR="00BE46E7" w:rsidRDefault="00BE46E7" w:rsidP="00BE46E7">
      <w:pPr>
        <w:spacing w:after="0" w:line="240" w:lineRule="auto"/>
        <w:rPr>
          <w:rFonts w:ascii="Times New Roman" w:hAnsi="Times New Roman" w:cs="Times New Roman"/>
          <w:sz w:val="24"/>
          <w:szCs w:val="24"/>
        </w:rPr>
      </w:pPr>
      <w:proofErr w:type="gramStart"/>
      <w:r w:rsidRPr="00A27E28">
        <w:rPr>
          <w:rFonts w:ascii="Times New Roman" w:hAnsi="Times New Roman" w:cs="Times New Roman"/>
          <w:b/>
          <w:sz w:val="24"/>
          <w:szCs w:val="24"/>
        </w:rPr>
        <w:t xml:space="preserve">Table </w:t>
      </w:r>
      <w:r>
        <w:rPr>
          <w:rFonts w:ascii="Times New Roman" w:hAnsi="Times New Roman" w:cs="Times New Roman"/>
          <w:b/>
          <w:sz w:val="24"/>
          <w:szCs w:val="24"/>
        </w:rPr>
        <w:t>3</w:t>
      </w:r>
      <w:r w:rsidRPr="00A27E28">
        <w:rPr>
          <w:rFonts w:ascii="Times New Roman" w:hAnsi="Times New Roman" w:cs="Times New Roman"/>
          <w:b/>
          <w:sz w:val="24"/>
          <w:szCs w:val="24"/>
        </w:rPr>
        <w:t>:</w:t>
      </w:r>
      <w:r w:rsidRPr="00A27E28">
        <w:rPr>
          <w:rFonts w:ascii="Times New Roman" w:hAnsi="Times New Roman" w:cs="Times New Roman"/>
          <w:sz w:val="24"/>
          <w:szCs w:val="24"/>
        </w:rPr>
        <w:t xml:space="preserve"> </w:t>
      </w:r>
      <w:r w:rsidRPr="00A27E28">
        <w:rPr>
          <w:rFonts w:ascii="Times New Roman" w:hAnsi="Times New Roman" w:cs="Times New Roman"/>
          <w:b/>
          <w:sz w:val="24"/>
          <w:szCs w:val="24"/>
        </w:rPr>
        <w:t>Culprit-present and culprit-absent video line-up outcomes.</w:t>
      </w:r>
      <w:proofErr w:type="gramEnd"/>
      <w:r w:rsidRPr="00A27E28">
        <w:rPr>
          <w:rFonts w:ascii="Times New Roman" w:hAnsi="Times New Roman" w:cs="Times New Roman"/>
          <w:sz w:val="24"/>
          <w:szCs w:val="24"/>
        </w:rPr>
        <w:t xml:space="preserve"> Number of participants (n) and percentage of each type of line-up outcome as a function of culprit presence, and participant role from the subset of data originally </w:t>
      </w:r>
      <w:r>
        <w:rPr>
          <w:rFonts w:ascii="Times New Roman" w:hAnsi="Times New Roman" w:cs="Times New Roman"/>
          <w:sz w:val="24"/>
          <w:szCs w:val="24"/>
        </w:rPr>
        <w:t>published</w:t>
      </w:r>
      <w:r w:rsidRPr="00A27E28">
        <w:rPr>
          <w:rFonts w:ascii="Times New Roman" w:hAnsi="Times New Roman" w:cs="Times New Roman"/>
          <w:sz w:val="24"/>
          <w:szCs w:val="24"/>
        </w:rPr>
        <w:t xml:space="preserve"> in Experiment 1 of </w:t>
      </w:r>
      <w:r w:rsidRPr="00EB0765">
        <w:rPr>
          <w:rFonts w:ascii="Times New Roman" w:hAnsi="Times New Roman" w:cs="Times New Roman"/>
          <w:sz w:val="24"/>
          <w:szCs w:val="24"/>
          <w:vertAlign w:val="superscript"/>
        </w:rPr>
        <w:t>11</w:t>
      </w:r>
      <w:r w:rsidRPr="00A27E28">
        <w:rPr>
          <w:rFonts w:ascii="Times New Roman" w:hAnsi="Times New Roman" w:cs="Times New Roman"/>
          <w:sz w:val="24"/>
          <w:szCs w:val="24"/>
        </w:rPr>
        <w:t>, in which adult participant-witnesses used the same holistic composite system as described in the current protocol</w:t>
      </w:r>
      <w:r>
        <w:rPr>
          <w:rFonts w:ascii="Times New Roman" w:hAnsi="Times New Roman" w:cs="Times New Roman"/>
          <w:sz w:val="24"/>
          <w:szCs w:val="24"/>
        </w:rPr>
        <w:t>.</w:t>
      </w:r>
    </w:p>
    <w:p w:rsidR="002B3BED" w:rsidRPr="00A27E28" w:rsidRDefault="002B3BED" w:rsidP="00252F67">
      <w:pPr>
        <w:autoSpaceDE w:val="0"/>
        <w:autoSpaceDN w:val="0"/>
        <w:adjustRightInd w:val="0"/>
        <w:spacing w:after="0" w:line="240" w:lineRule="auto"/>
        <w:contextualSpacing/>
        <w:jc w:val="both"/>
        <w:rPr>
          <w:rFonts w:ascii="Times New Roman" w:hAnsi="Times New Roman" w:cs="Times New Roman"/>
          <w:sz w:val="24"/>
          <w:szCs w:val="24"/>
        </w:rPr>
      </w:pPr>
    </w:p>
    <w:p w:rsidR="00DF03F1" w:rsidRDefault="004E7106">
      <w:pPr>
        <w:spacing w:after="0" w:line="240" w:lineRule="auto"/>
        <w:rPr>
          <w:rFonts w:ascii="Times New Roman" w:hAnsi="Times New Roman" w:cs="Times New Roman"/>
          <w:bCs/>
          <w:i/>
          <w:sz w:val="24"/>
          <w:szCs w:val="24"/>
        </w:rPr>
      </w:pPr>
      <w:r>
        <w:rPr>
          <w:rFonts w:ascii="Times New Roman" w:hAnsi="Times New Roman" w:cs="Times New Roman"/>
          <w:b/>
          <w:sz w:val="24"/>
          <w:szCs w:val="24"/>
        </w:rPr>
        <w:t>DISCUSSION</w:t>
      </w:r>
      <w:r>
        <w:rPr>
          <w:rFonts w:ascii="Times New Roman" w:hAnsi="Times New Roman" w:cs="Times New Roman"/>
          <w:b/>
          <w:bCs/>
          <w:sz w:val="24"/>
          <w:szCs w:val="24"/>
        </w:rPr>
        <w:t xml:space="preserve">: </w:t>
      </w:r>
    </w:p>
    <w:p w:rsidR="00DF03F1" w:rsidRDefault="00DF03F1">
      <w:pPr>
        <w:spacing w:after="0" w:line="240" w:lineRule="auto"/>
        <w:rPr>
          <w:rFonts w:ascii="Times New Roman" w:hAnsi="Times New Roman" w:cs="Times New Roman"/>
          <w:bCs/>
          <w:i/>
          <w:sz w:val="24"/>
          <w:szCs w:val="24"/>
        </w:rPr>
      </w:pPr>
    </w:p>
    <w:p w:rsidR="005B2DAE" w:rsidRDefault="004E7106" w:rsidP="00EB14CD">
      <w:pPr>
        <w:spacing w:after="0" w:line="240" w:lineRule="auto"/>
        <w:rPr>
          <w:rFonts w:ascii="Times New Roman" w:hAnsi="Times New Roman"/>
          <w:sz w:val="24"/>
          <w:szCs w:val="24"/>
        </w:rPr>
      </w:pPr>
      <w:r>
        <w:rPr>
          <w:rFonts w:ascii="Times New Roman" w:hAnsi="Times New Roman" w:cs="Times New Roman"/>
          <w:sz w:val="24"/>
          <w:szCs w:val="24"/>
        </w:rPr>
        <w:t xml:space="preserve">The creation of a facial composite may provide the first lead in a police investigation </w:t>
      </w:r>
      <w:r>
        <w:rPr>
          <w:rFonts w:ascii="Times New Roman" w:hAnsi="Times New Roman" w:cs="Times New Roman"/>
          <w:sz w:val="24"/>
          <w:szCs w:val="24"/>
          <w:vertAlign w:val="superscript"/>
        </w:rPr>
        <w:t>1</w:t>
      </w:r>
      <w:r>
        <w:rPr>
          <w:rFonts w:ascii="Times New Roman" w:hAnsi="Times New Roman" w:cs="Times New Roman"/>
          <w:sz w:val="24"/>
          <w:szCs w:val="24"/>
        </w:rPr>
        <w:t xml:space="preserve">. A composite constructing witness may subsequently be asked to view a line-up containing the police suspect. The police suspect may in fact be the guilty culprit, in which case the line-up will be culprit-present, or they may be innocent, and the line-up will be culprit-absent. The applied experimental paradigm described here has been employed in research demonstrating the positive influence of holistic facial composite production on correct culprit-actor selections from culprit-present sequential nine-person video line-up procedures, without having any impact on culprit-absent procedures </w:t>
      </w:r>
      <w:r>
        <w:rPr>
          <w:rFonts w:ascii="Times New Roman" w:hAnsi="Times New Roman" w:cs="Times New Roman"/>
          <w:sz w:val="24"/>
          <w:szCs w:val="24"/>
          <w:vertAlign w:val="superscript"/>
        </w:rPr>
        <w:t>11</w:t>
      </w:r>
      <w:r>
        <w:rPr>
          <w:rFonts w:ascii="Times New Roman" w:hAnsi="Times New Roman" w:cs="Times New Roman"/>
          <w:sz w:val="24"/>
          <w:szCs w:val="24"/>
        </w:rPr>
        <w:t xml:space="preserve">. The paradigm possesses strong forensic and ecological validity as it closely replicates police procedures used in England and Wales. Indeed, although not a central component of the analyses, the protocol closely follows the type of interview procedures (e.g., Cognitive Interview </w:t>
      </w:r>
      <w:r w:rsidR="0093745E" w:rsidRPr="00EB14CD">
        <w:rPr>
          <w:rFonts w:ascii="Times New Roman" w:hAnsi="Times New Roman" w:cs="Times New Roman"/>
          <w:sz w:val="24"/>
          <w:szCs w:val="24"/>
          <w:vertAlign w:val="superscript"/>
        </w:rPr>
        <w:t>2</w:t>
      </w:r>
      <w:r w:rsidR="007C25DE">
        <w:rPr>
          <w:rFonts w:ascii="Times New Roman" w:hAnsi="Times New Roman" w:cs="Times New Roman"/>
          <w:sz w:val="24"/>
          <w:szCs w:val="24"/>
          <w:vertAlign w:val="superscript"/>
        </w:rPr>
        <w:t>3</w:t>
      </w:r>
      <w:r w:rsidR="0093745E" w:rsidRPr="00EB14CD">
        <w:rPr>
          <w:rFonts w:ascii="Times New Roman" w:hAnsi="Times New Roman" w:cs="Times New Roman"/>
          <w:sz w:val="24"/>
          <w:szCs w:val="24"/>
          <w:vertAlign w:val="superscript"/>
        </w:rPr>
        <w:t>-2</w:t>
      </w:r>
      <w:r w:rsidR="007C25DE">
        <w:rPr>
          <w:rFonts w:ascii="Times New Roman" w:hAnsi="Times New Roman" w:cs="Times New Roman"/>
          <w:sz w:val="24"/>
          <w:szCs w:val="24"/>
          <w:vertAlign w:val="superscript"/>
        </w:rPr>
        <w:t>4</w:t>
      </w:r>
      <w:r>
        <w:rPr>
          <w:rFonts w:ascii="Times New Roman" w:hAnsi="Times New Roman" w:cs="Times New Roman"/>
          <w:sz w:val="24"/>
          <w:szCs w:val="24"/>
        </w:rPr>
        <w:t>) that the police may employ in these circumstances</w:t>
      </w:r>
      <w:ins w:id="106" w:author="Author" w:date="2015-06-02T20:28:00Z">
        <w:r w:rsidR="004C067A">
          <w:rPr>
            <w:rFonts w:ascii="Times New Roman" w:hAnsi="Times New Roman" w:cs="Times New Roman"/>
            <w:sz w:val="24"/>
            <w:szCs w:val="24"/>
          </w:rPr>
          <w:t xml:space="preserve">, although it would be of interest to vary </w:t>
        </w:r>
      </w:ins>
      <w:ins w:id="107" w:author="Author" w:date="2015-06-02T20:31:00Z">
        <w:r w:rsidR="004C067A">
          <w:rPr>
            <w:rFonts w:ascii="Times New Roman" w:hAnsi="Times New Roman" w:cs="Times New Roman"/>
            <w:sz w:val="24"/>
            <w:szCs w:val="24"/>
          </w:rPr>
          <w:t>components</w:t>
        </w:r>
      </w:ins>
      <w:ins w:id="108" w:author="Author" w:date="2015-06-02T20:28:00Z">
        <w:r w:rsidR="004C067A">
          <w:rPr>
            <w:rFonts w:ascii="Times New Roman" w:hAnsi="Times New Roman" w:cs="Times New Roman"/>
            <w:sz w:val="24"/>
            <w:szCs w:val="24"/>
          </w:rPr>
          <w:t xml:space="preserve"> of the</w:t>
        </w:r>
      </w:ins>
      <w:ins w:id="109" w:author="Author" w:date="2015-06-02T20:31:00Z">
        <w:r w:rsidR="004C067A">
          <w:rPr>
            <w:rFonts w:ascii="Times New Roman" w:hAnsi="Times New Roman" w:cs="Times New Roman"/>
            <w:sz w:val="24"/>
            <w:szCs w:val="24"/>
          </w:rPr>
          <w:t xml:space="preserve"> Cognitive</w:t>
        </w:r>
      </w:ins>
      <w:ins w:id="110" w:author="Author" w:date="2015-06-02T20:28:00Z">
        <w:r w:rsidR="004C067A">
          <w:rPr>
            <w:rFonts w:ascii="Times New Roman" w:hAnsi="Times New Roman" w:cs="Times New Roman"/>
            <w:sz w:val="24"/>
            <w:szCs w:val="24"/>
          </w:rPr>
          <w:t xml:space="preserve"> </w:t>
        </w:r>
      </w:ins>
      <w:ins w:id="111" w:author="Author" w:date="2015-06-02T20:31:00Z">
        <w:r w:rsidR="004C067A">
          <w:rPr>
            <w:rFonts w:ascii="Times New Roman" w:hAnsi="Times New Roman" w:cs="Times New Roman"/>
            <w:sz w:val="24"/>
            <w:szCs w:val="24"/>
          </w:rPr>
          <w:t>I</w:t>
        </w:r>
      </w:ins>
      <w:ins w:id="112" w:author="Author" w:date="2015-06-02T20:28:00Z">
        <w:r w:rsidR="004C067A">
          <w:rPr>
            <w:rFonts w:ascii="Times New Roman" w:hAnsi="Times New Roman" w:cs="Times New Roman"/>
            <w:sz w:val="24"/>
            <w:szCs w:val="24"/>
          </w:rPr>
          <w:t>nterview in future research to examine this</w:t>
        </w:r>
      </w:ins>
      <w:ins w:id="113" w:author="Author" w:date="2015-06-02T20:29:00Z">
        <w:r w:rsidR="004C067A">
          <w:rPr>
            <w:rFonts w:ascii="Times New Roman" w:hAnsi="Times New Roman" w:cs="Times New Roman"/>
            <w:sz w:val="24"/>
            <w:szCs w:val="24"/>
          </w:rPr>
          <w:t xml:space="preserve"> as a separate variable</w:t>
        </w:r>
      </w:ins>
      <w:r>
        <w:rPr>
          <w:rFonts w:ascii="Times New Roman" w:hAnsi="Times New Roman" w:cs="Times New Roman"/>
          <w:sz w:val="24"/>
          <w:szCs w:val="24"/>
        </w:rPr>
        <w:t xml:space="preserve">. </w:t>
      </w:r>
      <w:r w:rsidR="00F57A59">
        <w:rPr>
          <w:rFonts w:ascii="Times New Roman" w:hAnsi="Times New Roman" w:cs="Times New Roman"/>
          <w:sz w:val="24"/>
          <w:szCs w:val="24"/>
        </w:rPr>
        <w:t>Furthermore</w:t>
      </w:r>
      <w:r>
        <w:rPr>
          <w:rFonts w:ascii="Times New Roman" w:hAnsi="Times New Roman" w:cs="Times New Roman"/>
          <w:sz w:val="24"/>
          <w:szCs w:val="24"/>
        </w:rPr>
        <w:t xml:space="preserve">, even though a description is not actually required </w:t>
      </w:r>
      <w:r w:rsidR="0093745E" w:rsidRPr="00EB14CD">
        <w:rPr>
          <w:rFonts w:ascii="Times New Roman" w:hAnsi="Times New Roman" w:cs="Times New Roman"/>
          <w:sz w:val="24"/>
          <w:szCs w:val="24"/>
        </w:rPr>
        <w:t xml:space="preserve">for holistic composite construction, </w:t>
      </w:r>
      <w:r w:rsidRPr="004E7106">
        <w:rPr>
          <w:rFonts w:ascii="Times New Roman" w:hAnsi="Times New Roman" w:cs="Times New Roman"/>
          <w:sz w:val="24"/>
          <w:szCs w:val="24"/>
        </w:rPr>
        <w:t xml:space="preserve">an </w:t>
      </w:r>
      <w:r w:rsidR="0093745E" w:rsidRPr="00EB14CD">
        <w:rPr>
          <w:rFonts w:ascii="Times New Roman" w:hAnsi="Times New Roman" w:cs="Times New Roman"/>
          <w:sz w:val="24"/>
          <w:szCs w:val="24"/>
        </w:rPr>
        <w:t xml:space="preserve">operator will </w:t>
      </w:r>
      <w:r w:rsidRPr="004E7106">
        <w:rPr>
          <w:rFonts w:ascii="Times New Roman" w:hAnsi="Times New Roman" w:cs="Times New Roman"/>
          <w:sz w:val="24"/>
          <w:szCs w:val="24"/>
        </w:rPr>
        <w:t xml:space="preserve">still ask a witness to describe the culprit in order to </w:t>
      </w:r>
      <w:r w:rsidR="0093745E" w:rsidRPr="0093745E">
        <w:rPr>
          <w:rFonts w:ascii="Times New Roman" w:hAnsi="Times New Roman" w:cs="Times New Roman"/>
          <w:sz w:val="24"/>
          <w:szCs w:val="24"/>
        </w:rPr>
        <w:t>demonstrate good practice, as if the description and appearance of the composite match, it suggests no</w:t>
      </w:r>
      <w:r w:rsidR="0093745E" w:rsidRPr="00EB14CD">
        <w:rPr>
          <w:rFonts w:ascii="Times New Roman" w:hAnsi="Times New Roman" w:cs="Times New Roman"/>
          <w:sz w:val="24"/>
          <w:szCs w:val="24"/>
        </w:rPr>
        <w:t xml:space="preserve"> undue influence </w:t>
      </w:r>
      <w:r w:rsidRPr="004E7106">
        <w:rPr>
          <w:rFonts w:ascii="Times New Roman" w:hAnsi="Times New Roman" w:cs="Times New Roman"/>
          <w:sz w:val="24"/>
          <w:szCs w:val="24"/>
        </w:rPr>
        <w:t xml:space="preserve">on construction </w:t>
      </w:r>
      <w:r w:rsidR="0093745E" w:rsidRPr="00EB14CD">
        <w:rPr>
          <w:rFonts w:ascii="Times New Roman" w:hAnsi="Times New Roman" w:cs="Times New Roman"/>
          <w:sz w:val="24"/>
          <w:szCs w:val="24"/>
        </w:rPr>
        <w:t>from the operator</w:t>
      </w:r>
      <w:del w:id="114" w:author="Author" w:date="2015-05-28T17:43:00Z">
        <w:r w:rsidRPr="004E7106" w:rsidDel="00472E0C">
          <w:rPr>
            <w:rFonts w:ascii="Times New Roman" w:hAnsi="Times New Roman" w:cs="Times New Roman"/>
            <w:sz w:val="24"/>
            <w:szCs w:val="24"/>
          </w:rPr>
          <w:delText>.</w:delText>
        </w:r>
      </w:del>
      <w:ins w:id="115" w:author="Author" w:date="2015-05-28T17:43:00Z">
        <w:r w:rsidR="00472E0C">
          <w:rPr>
            <w:rFonts w:ascii="Times New Roman" w:hAnsi="Times New Roman" w:cs="Times New Roman"/>
            <w:sz w:val="24"/>
            <w:szCs w:val="24"/>
          </w:rPr>
          <w:t xml:space="preserve"> (for instance, </w:t>
        </w:r>
      </w:ins>
      <w:ins w:id="116" w:author="Author" w:date="2015-05-28T17:44:00Z">
        <w:r w:rsidR="00472E0C">
          <w:rPr>
            <w:rFonts w:ascii="Times New Roman" w:hAnsi="Times New Roman" w:cs="Times New Roman"/>
            <w:sz w:val="24"/>
            <w:szCs w:val="24"/>
          </w:rPr>
          <w:t>concerns might be raise</w:t>
        </w:r>
      </w:ins>
      <w:ins w:id="117" w:author="Author" w:date="2015-05-28T17:45:00Z">
        <w:r w:rsidR="00472E0C">
          <w:rPr>
            <w:rFonts w:ascii="Times New Roman" w:hAnsi="Times New Roman" w:cs="Times New Roman"/>
            <w:sz w:val="24"/>
            <w:szCs w:val="24"/>
          </w:rPr>
          <w:t xml:space="preserve">d in court </w:t>
        </w:r>
      </w:ins>
      <w:ins w:id="118" w:author="Author" w:date="2015-05-28T17:44:00Z">
        <w:r w:rsidR="00472E0C">
          <w:rPr>
            <w:rFonts w:ascii="Times New Roman" w:hAnsi="Times New Roman" w:cs="Times New Roman"/>
            <w:sz w:val="24"/>
            <w:szCs w:val="24"/>
          </w:rPr>
          <w:t>if the composite and police suspect possess</w:t>
        </w:r>
      </w:ins>
      <w:ins w:id="119" w:author="Author" w:date="2015-05-28T17:43:00Z">
        <w:r w:rsidR="00472E0C">
          <w:rPr>
            <w:rFonts w:ascii="Times New Roman" w:hAnsi="Times New Roman" w:cs="Times New Roman"/>
            <w:sz w:val="24"/>
            <w:szCs w:val="24"/>
          </w:rPr>
          <w:t xml:space="preserve"> </w:t>
        </w:r>
      </w:ins>
      <w:ins w:id="120" w:author="Author" w:date="2015-05-28T17:44:00Z">
        <w:r w:rsidR="00472E0C">
          <w:rPr>
            <w:rFonts w:ascii="Times New Roman" w:hAnsi="Times New Roman" w:cs="Times New Roman"/>
            <w:sz w:val="24"/>
            <w:szCs w:val="24"/>
          </w:rPr>
          <w:t xml:space="preserve">blond hair, the </w:t>
        </w:r>
      </w:ins>
      <w:ins w:id="121" w:author="Author" w:date="2015-05-28T17:45:00Z">
        <w:r w:rsidR="00472E0C">
          <w:rPr>
            <w:rFonts w:ascii="Times New Roman" w:hAnsi="Times New Roman" w:cs="Times New Roman"/>
            <w:sz w:val="24"/>
            <w:szCs w:val="24"/>
          </w:rPr>
          <w:t>description dark hair).</w:t>
        </w:r>
      </w:ins>
    </w:p>
    <w:p w:rsidR="005B2DAE" w:rsidRDefault="005B2DAE" w:rsidP="00EB14CD">
      <w:pPr>
        <w:spacing w:after="0" w:line="240" w:lineRule="auto"/>
        <w:rPr>
          <w:rFonts w:ascii="Times New Roman" w:hAnsi="Times New Roman"/>
          <w:sz w:val="24"/>
          <w:szCs w:val="24"/>
        </w:rPr>
      </w:pPr>
    </w:p>
    <w:p w:rsidR="005B2DAE" w:rsidRDefault="0093745E" w:rsidP="00EB14CD">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Other aspects of the procedure should be followed to enhance forensic validity</w:t>
      </w:r>
      <w:r w:rsidRPr="00626858">
        <w:rPr>
          <w:rFonts w:ascii="Times New Roman" w:hAnsi="Times New Roman" w:cs="Times New Roman"/>
          <w:sz w:val="24"/>
          <w:szCs w:val="24"/>
        </w:rPr>
        <w:t>. For instance, real witnesses would normally be unaware in advance that they will be witnessing a crime, and</w:t>
      </w:r>
      <w:r w:rsidRPr="00477CE3">
        <w:rPr>
          <w:rFonts w:ascii="Times New Roman" w:hAnsi="Times New Roman" w:cs="Times New Roman"/>
          <w:sz w:val="24"/>
          <w:szCs w:val="24"/>
        </w:rPr>
        <w:t xml:space="preserve"> pre-warning participants that they will either create a facial composite or be asked to make an identification decision may influence the manner in which they attend to</w:t>
      </w:r>
      <w:r w:rsidRPr="0093745E">
        <w:rPr>
          <w:rFonts w:ascii="Times New Roman" w:hAnsi="Times New Roman" w:cs="Times New Roman"/>
          <w:sz w:val="24"/>
          <w:szCs w:val="24"/>
        </w:rPr>
        <w:t xml:space="preserve"> the initial video of the culprit. Therefore it is normal to avoid warning participants that the research is investigating eyewitness procedures, and </w:t>
      </w:r>
      <w:r w:rsidR="00F35129">
        <w:rPr>
          <w:rFonts w:ascii="Times New Roman" w:hAnsi="Times New Roman" w:cs="Times New Roman"/>
          <w:sz w:val="24"/>
          <w:szCs w:val="24"/>
        </w:rPr>
        <w:t xml:space="preserve">for this purpose </w:t>
      </w:r>
      <w:r w:rsidRPr="0093745E">
        <w:rPr>
          <w:rFonts w:ascii="Times New Roman" w:hAnsi="Times New Roman" w:cs="Times New Roman"/>
          <w:sz w:val="24"/>
          <w:szCs w:val="24"/>
        </w:rPr>
        <w:t xml:space="preserve">the title may </w:t>
      </w:r>
      <w:r w:rsidR="00F35129">
        <w:rPr>
          <w:rFonts w:ascii="Times New Roman" w:hAnsi="Times New Roman" w:cs="Times New Roman"/>
          <w:sz w:val="24"/>
          <w:szCs w:val="24"/>
        </w:rPr>
        <w:t>often</w:t>
      </w:r>
      <w:r w:rsidRPr="0093745E">
        <w:rPr>
          <w:rFonts w:ascii="Times New Roman" w:hAnsi="Times New Roman" w:cs="Times New Roman"/>
          <w:sz w:val="24"/>
          <w:szCs w:val="24"/>
        </w:rPr>
        <w:t xml:space="preserve"> be slightly </w:t>
      </w:r>
      <w:r w:rsidRPr="0093745E">
        <w:rPr>
          <w:rFonts w:ascii="Times New Roman" w:hAnsi="Times New Roman" w:cs="Times New Roman"/>
          <w:sz w:val="24"/>
          <w:szCs w:val="24"/>
        </w:rPr>
        <w:lastRenderedPageBreak/>
        <w:t>misleading (e.g., “video analysis study”). Furthermore, to avoid inadvertent experimenter bias, the various experimenter roles (e.g., composite system operator, line-up administrator) should ideally be conducted by different people. For similar reasons, the operator</w:t>
      </w:r>
      <w:r w:rsidR="00F2048C">
        <w:rPr>
          <w:rFonts w:ascii="Times New Roman" w:hAnsi="Times New Roman" w:cs="Times New Roman"/>
          <w:sz w:val="24"/>
          <w:szCs w:val="24"/>
        </w:rPr>
        <w:t>, who should be fully trained in the use of the composite system,</w:t>
      </w:r>
      <w:r w:rsidR="004E7106">
        <w:rPr>
          <w:rFonts w:ascii="Times New Roman" w:hAnsi="Times New Roman" w:cs="Times New Roman"/>
          <w:sz w:val="24"/>
          <w:szCs w:val="24"/>
        </w:rPr>
        <w:t xml:space="preserve"> and </w:t>
      </w:r>
      <w:r w:rsidR="00F35129">
        <w:rPr>
          <w:rFonts w:ascii="Times New Roman" w:hAnsi="Times New Roman" w:cs="Times New Roman"/>
          <w:sz w:val="24"/>
          <w:szCs w:val="24"/>
        </w:rPr>
        <w:t xml:space="preserve">the </w:t>
      </w:r>
      <w:r w:rsidR="004E7106">
        <w:rPr>
          <w:rFonts w:ascii="Times New Roman" w:hAnsi="Times New Roman" w:cs="Times New Roman"/>
          <w:sz w:val="24"/>
          <w:szCs w:val="24"/>
        </w:rPr>
        <w:t>line-up administrator</w:t>
      </w:r>
      <w:r w:rsidR="00F35129">
        <w:rPr>
          <w:rFonts w:ascii="Times New Roman" w:hAnsi="Times New Roman" w:cs="Times New Roman"/>
          <w:sz w:val="24"/>
          <w:szCs w:val="24"/>
        </w:rPr>
        <w:t>,</w:t>
      </w:r>
      <w:r w:rsidR="004E7106">
        <w:rPr>
          <w:rFonts w:ascii="Times New Roman" w:hAnsi="Times New Roman" w:cs="Times New Roman"/>
          <w:sz w:val="24"/>
          <w:szCs w:val="24"/>
        </w:rPr>
        <w:t xml:space="preserve"> should </w:t>
      </w:r>
      <w:r w:rsidR="00F35129">
        <w:rPr>
          <w:rFonts w:ascii="Times New Roman" w:hAnsi="Times New Roman" w:cs="Times New Roman"/>
          <w:sz w:val="24"/>
          <w:szCs w:val="24"/>
        </w:rPr>
        <w:t xml:space="preserve">both </w:t>
      </w:r>
      <w:r w:rsidR="004E7106">
        <w:rPr>
          <w:rFonts w:ascii="Times New Roman" w:hAnsi="Times New Roman" w:cs="Times New Roman"/>
          <w:sz w:val="24"/>
          <w:szCs w:val="24"/>
        </w:rPr>
        <w:t xml:space="preserve">be unfamiliar with the culprit, and have never seen the culprit videos. Ideally, too, the line-up procedure should be conducted double-blind, to ensure no administrator bias </w:t>
      </w:r>
      <w:r w:rsidR="0052261A">
        <w:rPr>
          <w:rFonts w:ascii="Times New Roman" w:hAnsi="Times New Roman" w:cs="Times New Roman"/>
          <w:sz w:val="24"/>
          <w:szCs w:val="24"/>
          <w:vertAlign w:val="superscript"/>
        </w:rPr>
        <w:t>4</w:t>
      </w:r>
      <w:r w:rsidR="00DD2B91">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w:t>
      </w:r>
      <w:r w:rsidR="0052261A">
        <w:rPr>
          <w:rFonts w:ascii="Times New Roman" w:hAnsi="Times New Roman" w:cs="Times New Roman"/>
          <w:sz w:val="24"/>
          <w:szCs w:val="24"/>
          <w:vertAlign w:val="superscript"/>
        </w:rPr>
        <w:t>46</w:t>
      </w:r>
      <w:r w:rsidR="004E7106">
        <w:rPr>
          <w:rFonts w:ascii="Times New Roman" w:hAnsi="Times New Roman" w:cs="Times New Roman"/>
          <w:sz w:val="24"/>
          <w:szCs w:val="24"/>
        </w:rPr>
        <w:t>, although double blind procedures are not pr</w:t>
      </w:r>
      <w:ins w:id="122" w:author="Author" w:date="2015-06-02T21:39:00Z">
        <w:r w:rsidR="00FD5062">
          <w:rPr>
            <w:rFonts w:ascii="Times New Roman" w:hAnsi="Times New Roman" w:cs="Times New Roman"/>
            <w:sz w:val="24"/>
            <w:szCs w:val="24"/>
          </w:rPr>
          <w:t>e</w:t>
        </w:r>
      </w:ins>
      <w:del w:id="123" w:author="Author" w:date="2015-06-02T21:39:00Z">
        <w:r w:rsidR="004E7106" w:rsidDel="00FD5062">
          <w:rPr>
            <w:rFonts w:ascii="Times New Roman" w:hAnsi="Times New Roman" w:cs="Times New Roman"/>
            <w:sz w:val="24"/>
            <w:szCs w:val="24"/>
          </w:rPr>
          <w:delText>o</w:delText>
        </w:r>
      </w:del>
      <w:r w:rsidR="004E7106">
        <w:rPr>
          <w:rFonts w:ascii="Times New Roman" w:hAnsi="Times New Roman" w:cs="Times New Roman"/>
          <w:sz w:val="24"/>
          <w:szCs w:val="24"/>
        </w:rPr>
        <w:t>scribed in PACE Code D identification procedures for England and Wales. Similarly, PACE Code D does not require measures of identification confidence to be collected</w:t>
      </w:r>
      <w:r w:rsidR="00F35129">
        <w:rPr>
          <w:rFonts w:ascii="Times New Roman" w:hAnsi="Times New Roman" w:cs="Times New Roman"/>
          <w:sz w:val="24"/>
          <w:szCs w:val="24"/>
        </w:rPr>
        <w:t xml:space="preserve">, even though as with this paradigm it is often collected for research purposes. Indeed, </w:t>
      </w:r>
      <w:r w:rsidR="004607D7">
        <w:rPr>
          <w:rFonts w:ascii="Times New Roman" w:hAnsi="Times New Roman" w:cs="Times New Roman"/>
          <w:sz w:val="24"/>
          <w:szCs w:val="24"/>
        </w:rPr>
        <w:t>c</w:t>
      </w:r>
      <w:r w:rsidRPr="00EB14CD">
        <w:rPr>
          <w:rFonts w:ascii="Times New Roman" w:hAnsi="Times New Roman" w:cs="Times New Roman"/>
          <w:sz w:val="24"/>
          <w:szCs w:val="24"/>
        </w:rPr>
        <w:t>onfidence may provide a marker for line-up accuracy</w:t>
      </w:r>
      <w:r w:rsidR="004607D7">
        <w:rPr>
          <w:rFonts w:ascii="Times New Roman" w:hAnsi="Times New Roman" w:cs="Times New Roman"/>
          <w:sz w:val="24"/>
          <w:szCs w:val="24"/>
        </w:rPr>
        <w:t xml:space="preserve">. </w:t>
      </w:r>
      <w:r w:rsidR="00F35129">
        <w:rPr>
          <w:rFonts w:ascii="Times New Roman" w:hAnsi="Times New Roman" w:cs="Times New Roman"/>
          <w:sz w:val="24"/>
          <w:szCs w:val="24"/>
        </w:rPr>
        <w:t>As such, t</w:t>
      </w:r>
      <w:r w:rsidRPr="00EB14CD">
        <w:rPr>
          <w:rFonts w:ascii="Times New Roman" w:hAnsi="Times New Roman" w:cs="Times New Roman"/>
          <w:sz w:val="24"/>
          <w:szCs w:val="24"/>
        </w:rPr>
        <w:t>here is normally a strong positive relationship between confidence and accuracy in line-up choosers</w:t>
      </w:r>
      <w:r w:rsidR="004607D7">
        <w:rPr>
          <w:rFonts w:ascii="Times New Roman" w:hAnsi="Times New Roman" w:cs="Times New Roman"/>
          <w:sz w:val="24"/>
          <w:szCs w:val="24"/>
        </w:rPr>
        <w:t>, but not</w:t>
      </w:r>
      <w:r w:rsidRPr="00EB14CD">
        <w:rPr>
          <w:rFonts w:ascii="Times New Roman" w:hAnsi="Times New Roman" w:cs="Times New Roman"/>
          <w:sz w:val="24"/>
          <w:szCs w:val="24"/>
        </w:rPr>
        <w:t xml:space="preserve"> non-choosers </w:t>
      </w:r>
      <w:r w:rsidR="0052261A" w:rsidRPr="00EB14CD">
        <w:rPr>
          <w:rFonts w:ascii="Times New Roman" w:hAnsi="Times New Roman" w:cs="Times New Roman"/>
          <w:sz w:val="24"/>
          <w:szCs w:val="24"/>
          <w:vertAlign w:val="superscript"/>
        </w:rPr>
        <w:t>4</w:t>
      </w:r>
      <w:r w:rsidR="0052261A">
        <w:rPr>
          <w:rFonts w:ascii="Times New Roman" w:hAnsi="Times New Roman" w:cs="Times New Roman"/>
          <w:sz w:val="24"/>
          <w:szCs w:val="24"/>
          <w:vertAlign w:val="superscript"/>
        </w:rPr>
        <w:t>7</w:t>
      </w:r>
      <w:r w:rsidRPr="00EB14CD">
        <w:rPr>
          <w:rFonts w:ascii="Times New Roman" w:hAnsi="Times New Roman" w:cs="Times New Roman"/>
          <w:sz w:val="24"/>
          <w:szCs w:val="24"/>
          <w:vertAlign w:val="superscript"/>
        </w:rPr>
        <w:t>-</w:t>
      </w:r>
      <w:r w:rsidR="0052261A" w:rsidRPr="00EB14CD">
        <w:rPr>
          <w:rFonts w:ascii="Times New Roman" w:hAnsi="Times New Roman" w:cs="Times New Roman"/>
          <w:sz w:val="24"/>
          <w:szCs w:val="24"/>
          <w:vertAlign w:val="superscript"/>
        </w:rPr>
        <w:t>4</w:t>
      </w:r>
      <w:r w:rsidR="0052261A">
        <w:rPr>
          <w:rFonts w:ascii="Times New Roman" w:hAnsi="Times New Roman" w:cs="Times New Roman"/>
          <w:sz w:val="24"/>
          <w:szCs w:val="24"/>
          <w:vertAlign w:val="superscript"/>
        </w:rPr>
        <w:t>9</w:t>
      </w:r>
      <w:r w:rsidRPr="00EB14CD">
        <w:rPr>
          <w:rFonts w:ascii="Times New Roman" w:hAnsi="Times New Roman" w:cs="Times New Roman"/>
          <w:sz w:val="24"/>
          <w:szCs w:val="24"/>
        </w:rPr>
        <w:t>.</w:t>
      </w:r>
    </w:p>
    <w:p w:rsidR="005B2DAE" w:rsidRDefault="005B2DAE" w:rsidP="00EB14CD">
      <w:pPr>
        <w:spacing w:after="0" w:line="240" w:lineRule="auto"/>
        <w:rPr>
          <w:rFonts w:ascii="Times New Roman" w:hAnsi="Times New Roman" w:cs="Times New Roman"/>
          <w:sz w:val="24"/>
          <w:szCs w:val="24"/>
        </w:rPr>
      </w:pPr>
    </w:p>
    <w:p w:rsidR="00DF03F1" w:rsidRDefault="004E7106">
      <w:pPr>
        <w:pStyle w:val="NormalWeb"/>
        <w:spacing w:before="0" w:beforeAutospacing="0" w:after="0" w:afterAutospacing="0"/>
      </w:pPr>
      <w:r>
        <w:t xml:space="preserve">The basic </w:t>
      </w:r>
      <w:r w:rsidR="00F35129">
        <w:t xml:space="preserve">paradigm </w:t>
      </w:r>
      <w:r>
        <w:t xml:space="preserve">could </w:t>
      </w:r>
      <w:r w:rsidR="00F35129">
        <w:t>also</w:t>
      </w:r>
      <w:r>
        <w:t xml:space="preserve"> easily be adapted for use with different types of facial composite system (see for example </w:t>
      </w:r>
      <w:r>
        <w:rPr>
          <w:vertAlign w:val="superscript"/>
        </w:rPr>
        <w:t>11</w:t>
      </w:r>
      <w:r>
        <w:t xml:space="preserve"> in which the influence on video lineup outcomes of creating a feature-based facial composite was compared with creating a holistic system composite). There are a number of available holistic composite systems, and although all work on holistic principles, the interfaces </w:t>
      </w:r>
      <w:proofErr w:type="gramStart"/>
      <w:r>
        <w:t>differ</w:t>
      </w:r>
      <w:proofErr w:type="gramEnd"/>
      <w:r>
        <w:t xml:space="preserve"> </w:t>
      </w:r>
      <w:r>
        <w:rPr>
          <w:vertAlign w:val="superscript"/>
        </w:rPr>
        <w:t>13-15</w:t>
      </w:r>
      <w:r>
        <w:t xml:space="preserve">. The paradigm would also allow for comparisons with different types of line-up that may be standard in </w:t>
      </w:r>
      <w:ins w:id="124" w:author="Author" w:date="2015-05-28T17:17:00Z">
        <w:r w:rsidR="00074228">
          <w:t xml:space="preserve">the UK or </w:t>
        </w:r>
      </w:ins>
      <w:r>
        <w:t xml:space="preserve">other legal jurisdictions. For instance, in the USA, most identification procedures are six-person sequential or simultaneous photographic line-ups </w:t>
      </w:r>
      <w:r>
        <w:rPr>
          <w:vertAlign w:val="superscript"/>
        </w:rPr>
        <w:t>33-36</w:t>
      </w:r>
      <w:r>
        <w:t xml:space="preserve">, whereas Poland mainly employs four-person simultaneous line-ups </w:t>
      </w:r>
      <w:r w:rsidR="0052261A">
        <w:rPr>
          <w:vertAlign w:val="superscript"/>
        </w:rPr>
        <w:t>50</w:t>
      </w:r>
      <w:r>
        <w:t>. Although nowadays very rare in the UK, some jurisdictions elsewhere may still regularly employ live line-ups with all members present in person. For the purposes of the experimental paradigm described here an additional foil was chosen by random from the nine selected by the police officer line-up administrator to replace the culprit in the culprit-absent line-up. However, some eyewitness identification paradigms, may, in advance</w:t>
      </w:r>
      <w:ins w:id="125" w:author="Author" w:date="2015-06-02T21:32:00Z">
        <w:r w:rsidR="00FD5062">
          <w:t>,</w:t>
        </w:r>
      </w:ins>
      <w:r>
        <w:t xml:space="preserve"> specifically select an ‘innocent suspect’ for this purpose. A culprit-absent line-up will therefore be created that might contain a number of different foils from those included in the culprit-present line-up</w:t>
      </w:r>
      <w:r w:rsidR="00AF1FBC" w:rsidRPr="00A27E28">
        <w:t xml:space="preserve"> </w:t>
      </w:r>
      <w:r w:rsidR="00DD2B91" w:rsidRPr="003D7BC2">
        <w:rPr>
          <w:vertAlign w:val="superscript"/>
        </w:rPr>
        <w:t>e.g.,</w:t>
      </w:r>
      <w:r w:rsidR="00DD2B91">
        <w:rPr>
          <w:vertAlign w:val="superscript"/>
        </w:rPr>
        <w:t xml:space="preserve"> </w:t>
      </w:r>
      <w:r w:rsidR="0052261A" w:rsidRPr="00A27E28">
        <w:rPr>
          <w:vertAlign w:val="superscript"/>
        </w:rPr>
        <w:t>5</w:t>
      </w:r>
      <w:r w:rsidR="0052261A">
        <w:rPr>
          <w:vertAlign w:val="superscript"/>
        </w:rPr>
        <w:t>1</w:t>
      </w:r>
      <w:r>
        <w:t>, as a real police line-up will be individualised to the specific suspect.</w:t>
      </w:r>
      <w:ins w:id="126" w:author="Author" w:date="2015-06-01T12:13:00Z">
        <w:r w:rsidR="0027618E">
          <w:t xml:space="preserve"> </w:t>
        </w:r>
      </w:ins>
      <w:ins w:id="127" w:author="Author" w:date="2015-06-01T12:14:00Z">
        <w:r w:rsidR="0027618E">
          <w:t xml:space="preserve">To further examine the influence of composite creation on line-up outcomes, combining the results of culprit-present and culprit-absent line-ups would also inform as to whether </w:t>
        </w:r>
      </w:ins>
      <w:ins w:id="128" w:author="Author" w:date="2015-06-01T12:15:00Z">
        <w:r w:rsidR="0027618E">
          <w:t>memory sensitivity or response bias to make a selection is influenced</w:t>
        </w:r>
      </w:ins>
      <w:ins w:id="129" w:author="Author" w:date="2015-06-01T12:18:00Z">
        <w:r w:rsidR="003147C6">
          <w:t xml:space="preserve"> (see for example </w:t>
        </w:r>
      </w:ins>
      <w:ins w:id="130" w:author="Author" w:date="2015-06-01T12:19:00Z">
        <w:r w:rsidR="00BA3742" w:rsidRPr="00BA3742">
          <w:rPr>
            <w:vertAlign w:val="superscript"/>
            <w:rPrChange w:id="131" w:author="Author" w:date="2015-06-01T12:19:00Z">
              <w:rPr/>
            </w:rPrChange>
          </w:rPr>
          <w:t xml:space="preserve">52 </w:t>
        </w:r>
        <w:r w:rsidR="003147C6">
          <w:t>which discusses the use of signal detection measures for this type of analysis)</w:t>
        </w:r>
      </w:ins>
      <w:ins w:id="132" w:author="Author" w:date="2015-06-01T12:15:00Z">
        <w:r w:rsidR="0027618E">
          <w:t xml:space="preserve">. </w:t>
        </w:r>
      </w:ins>
    </w:p>
    <w:p w:rsidR="00DF03F1" w:rsidRDefault="00DF03F1">
      <w:pPr>
        <w:pStyle w:val="NormalWeb"/>
        <w:spacing w:before="0" w:beforeAutospacing="0" w:after="0" w:afterAutospacing="0"/>
      </w:pPr>
    </w:p>
    <w:p w:rsidR="00DF03F1" w:rsidRDefault="004E7106">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In addition, there are many variables that are known to </w:t>
      </w:r>
      <w:del w:id="133" w:author="Author" w:date="2015-06-02T21:32:00Z">
        <w:r w:rsidDel="00FD5062">
          <w:rPr>
            <w:rFonts w:ascii="Times New Roman" w:hAnsi="Times New Roman" w:cs="Times New Roman"/>
            <w:sz w:val="24"/>
            <w:szCs w:val="24"/>
          </w:rPr>
          <w:delText xml:space="preserve">effect </w:delText>
        </w:r>
      </w:del>
      <w:ins w:id="134" w:author="Author" w:date="2015-06-02T21:32:00Z">
        <w:r w:rsidR="00FD5062">
          <w:rPr>
            <w:rFonts w:ascii="Times New Roman" w:hAnsi="Times New Roman" w:cs="Times New Roman"/>
            <w:sz w:val="24"/>
            <w:szCs w:val="24"/>
          </w:rPr>
          <w:t>a</w:t>
        </w:r>
        <w:r w:rsidR="00FD5062">
          <w:rPr>
            <w:rFonts w:ascii="Times New Roman" w:hAnsi="Times New Roman" w:cs="Times New Roman"/>
            <w:sz w:val="24"/>
            <w:szCs w:val="24"/>
          </w:rPr>
          <w:t xml:space="preserve">ffect </w:t>
        </w:r>
      </w:ins>
      <w:r>
        <w:rPr>
          <w:rFonts w:ascii="Times New Roman" w:hAnsi="Times New Roman" w:cs="Times New Roman"/>
          <w:sz w:val="24"/>
          <w:szCs w:val="24"/>
        </w:rPr>
        <w:t xml:space="preserve">face recognition and eyewitness identification accuracy, and the design could accommodate the testing of these to examine whether they provide an additional influence when facial composite production is followed by a line-up (e.g., culprit-actor gender, age, or ethnicity; participant confidence, delay between procedures; foil selection methods, participant culprit view quality; witness description quality; for a review of ‘estimator’ variables of this type see </w:t>
      </w:r>
      <w:del w:id="135" w:author="Author" w:date="2015-06-01T12:19:00Z">
        <w:r w:rsidR="0052261A" w:rsidDel="003147C6">
          <w:rPr>
            <w:rFonts w:ascii="Times New Roman" w:hAnsi="Times New Roman" w:cs="Times New Roman"/>
            <w:sz w:val="24"/>
            <w:szCs w:val="24"/>
            <w:vertAlign w:val="superscript"/>
          </w:rPr>
          <w:delText>52</w:delText>
        </w:r>
      </w:del>
      <w:ins w:id="136" w:author="Author" w:date="2015-06-01T12:19:00Z">
        <w:r w:rsidR="003147C6">
          <w:rPr>
            <w:rFonts w:ascii="Times New Roman" w:hAnsi="Times New Roman" w:cs="Times New Roman"/>
            <w:sz w:val="24"/>
            <w:szCs w:val="24"/>
            <w:vertAlign w:val="superscript"/>
          </w:rPr>
          <w:t>53</w:t>
        </w:r>
      </w:ins>
      <w:r>
        <w:rPr>
          <w:rFonts w:ascii="Times New Roman" w:hAnsi="Times New Roman" w:cs="Times New Roman"/>
          <w:sz w:val="24"/>
          <w:szCs w:val="24"/>
        </w:rPr>
        <w:t>). Nevertheless, one issue with this type of design is that large numbers of participants are required for sufficient statistical power, as line-up responses are primarily dichotomous in nature (e.g., correct vs. incorrect), and as with a real police investigation most participants will create one composite and view one line-up only. Furthermore, the design is time-consuming. To replicate police investigations, there should ideally be a delay between the three phases of the study, and composite construction alone can often take over an hour. Despite</w:t>
      </w:r>
      <w:del w:id="137" w:author="Author" w:date="2015-06-02T21:34:00Z">
        <w:r w:rsidDel="00FD5062">
          <w:rPr>
            <w:rFonts w:ascii="Times New Roman" w:hAnsi="Times New Roman" w:cs="Times New Roman"/>
            <w:sz w:val="24"/>
            <w:szCs w:val="24"/>
          </w:rPr>
          <w:delText>,</w:delText>
        </w:r>
      </w:del>
      <w:r>
        <w:rPr>
          <w:rFonts w:ascii="Times New Roman" w:hAnsi="Times New Roman" w:cs="Times New Roman"/>
          <w:sz w:val="24"/>
          <w:szCs w:val="24"/>
        </w:rPr>
        <w:t xml:space="preserve"> these issues, it is important that new technology that may be employed by the police during an investigation (e.g., a facial composite system), is empirically tested in the laboratory to investigate the effect this technology has on subsequent investigatory procedures (e.g., line-ups). The fate of a real </w:t>
      </w:r>
      <w:r>
        <w:rPr>
          <w:rFonts w:ascii="Times New Roman" w:hAnsi="Times New Roman" w:cs="Times New Roman"/>
          <w:sz w:val="24"/>
          <w:szCs w:val="24"/>
        </w:rPr>
        <w:lastRenderedPageBreak/>
        <w:t xml:space="preserve">police suspect, regardless of guilt, may partly depend on whether best practice is followed or not.   </w:t>
      </w:r>
    </w:p>
    <w:p w:rsidR="00DF03F1" w:rsidRDefault="00DF03F1">
      <w:pPr>
        <w:spacing w:after="0" w:line="240" w:lineRule="auto"/>
        <w:contextualSpacing/>
        <w:rPr>
          <w:rFonts w:ascii="Times New Roman" w:hAnsi="Times New Roman" w:cs="Times New Roman"/>
          <w:b/>
          <w:i/>
          <w:sz w:val="24"/>
          <w:szCs w:val="24"/>
        </w:rPr>
      </w:pPr>
    </w:p>
    <w:p w:rsidR="00DF03F1" w:rsidRDefault="004E7106">
      <w:pPr>
        <w:spacing w:after="0" w:line="240" w:lineRule="auto"/>
        <w:rPr>
          <w:rFonts w:ascii="Times New Roman" w:hAnsi="Times New Roman" w:cs="Times New Roman"/>
          <w:sz w:val="24"/>
          <w:szCs w:val="24"/>
        </w:rPr>
      </w:pPr>
      <w:r>
        <w:rPr>
          <w:rFonts w:ascii="Times New Roman" w:hAnsi="Times New Roman" w:cs="Times New Roman"/>
          <w:b/>
          <w:bCs/>
          <w:sz w:val="24"/>
          <w:szCs w:val="24"/>
        </w:rPr>
        <w:t>ACKNOWLEDGMENTS:</w:t>
      </w:r>
      <w:r>
        <w:rPr>
          <w:rFonts w:ascii="Times New Roman" w:hAnsi="Times New Roman" w:cs="Times New Roman"/>
          <w:sz w:val="24"/>
          <w:szCs w:val="24"/>
        </w:rPr>
        <w:t xml:space="preserve"> The research was partly funded by an internal University of Greenwich grant to the first and third authors. Thanks go to Dominic Goodchild, Chris Hughes, Adrian </w:t>
      </w:r>
      <w:proofErr w:type="spellStart"/>
      <w:r>
        <w:rPr>
          <w:rFonts w:ascii="Times New Roman" w:hAnsi="Times New Roman" w:cs="Times New Roman"/>
          <w:sz w:val="24"/>
          <w:szCs w:val="24"/>
        </w:rPr>
        <w:t>Ibanescu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Corrado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Ranelli</w:t>
      </w:r>
      <w:proofErr w:type="spellEnd"/>
      <w:r>
        <w:rPr>
          <w:rFonts w:ascii="Times New Roman" w:hAnsi="Times New Roman" w:cs="Times New Roman"/>
          <w:sz w:val="24"/>
          <w:szCs w:val="24"/>
        </w:rPr>
        <w:t xml:space="preserve">, and Charlie Shaw for acting as culprit-actors in the crime scene videos, and to Henry DC Williams for filming and directing the crime scene videos. Thanks also to Detective Chief Inspector Mick Neville, Inspector Barry </w:t>
      </w:r>
      <w:proofErr w:type="spellStart"/>
      <w:r>
        <w:rPr>
          <w:rFonts w:ascii="Times New Roman" w:hAnsi="Times New Roman" w:cs="Times New Roman"/>
          <w:sz w:val="24"/>
          <w:szCs w:val="24"/>
        </w:rPr>
        <w:t>Burnell</w:t>
      </w:r>
      <w:proofErr w:type="spellEnd"/>
      <w:r>
        <w:rPr>
          <w:rFonts w:ascii="Times New Roman" w:hAnsi="Times New Roman" w:cs="Times New Roman"/>
          <w:sz w:val="24"/>
          <w:szCs w:val="24"/>
        </w:rPr>
        <w:t xml:space="preserve"> and Sergeant Nick </w:t>
      </w:r>
      <w:proofErr w:type="spellStart"/>
      <w:r>
        <w:rPr>
          <w:rFonts w:ascii="Times New Roman" w:hAnsi="Times New Roman" w:cs="Times New Roman"/>
          <w:sz w:val="24"/>
          <w:szCs w:val="24"/>
        </w:rPr>
        <w:t>Milbourn</w:t>
      </w:r>
      <w:proofErr w:type="spellEnd"/>
      <w:r>
        <w:rPr>
          <w:rFonts w:ascii="Times New Roman" w:hAnsi="Times New Roman" w:cs="Times New Roman"/>
          <w:sz w:val="24"/>
          <w:szCs w:val="24"/>
        </w:rPr>
        <w:t xml:space="preserve"> from the Metropolitan Police Service for creating and supplying the PROMAT video line-ups for the project and advising on the design and video line-up procedure. Thanks also to Detective Constable Tony Barnes of the Metropolitan Police Service for providing advice on the use of </w:t>
      </w:r>
      <w:r w:rsidR="00F071BE">
        <w:rPr>
          <w:rFonts w:ascii="Times New Roman" w:hAnsi="Times New Roman" w:cs="Times New Roman"/>
          <w:sz w:val="24"/>
          <w:szCs w:val="24"/>
        </w:rPr>
        <w:t>the specific holistic</w:t>
      </w:r>
      <w:r>
        <w:rPr>
          <w:rFonts w:ascii="Times New Roman" w:hAnsi="Times New Roman" w:cs="Times New Roman"/>
          <w:sz w:val="24"/>
          <w:szCs w:val="24"/>
        </w:rPr>
        <w:t xml:space="preserve"> </w:t>
      </w:r>
      <w:r w:rsidR="00F071BE">
        <w:rPr>
          <w:rFonts w:ascii="Times New Roman" w:hAnsi="Times New Roman" w:cs="Times New Roman"/>
          <w:sz w:val="24"/>
          <w:szCs w:val="24"/>
        </w:rPr>
        <w:t xml:space="preserve">facial composite system </w:t>
      </w:r>
      <w:r>
        <w:rPr>
          <w:rFonts w:ascii="Times New Roman" w:hAnsi="Times New Roman" w:cs="Times New Roman"/>
          <w:sz w:val="24"/>
          <w:szCs w:val="24"/>
        </w:rPr>
        <w:t>in police investigations, and allowing the second author of this paper, who is the composite operator depicted in the videos, to shadow him while working with eyewitness</w:t>
      </w:r>
      <w:ins w:id="138" w:author="Author" w:date="2015-06-02T21:35:00Z">
        <w:r w:rsidR="00FD5062">
          <w:rPr>
            <w:rFonts w:ascii="Times New Roman" w:hAnsi="Times New Roman" w:cs="Times New Roman"/>
            <w:sz w:val="24"/>
            <w:szCs w:val="24"/>
          </w:rPr>
          <w:t>es</w:t>
        </w:r>
      </w:ins>
      <w:r>
        <w:rPr>
          <w:rFonts w:ascii="Times New Roman" w:hAnsi="Times New Roman" w:cs="Times New Roman"/>
          <w:sz w:val="24"/>
          <w:szCs w:val="24"/>
        </w:rPr>
        <w:t xml:space="preserve"> to create facial composites during investigations into real crimes. </w:t>
      </w:r>
    </w:p>
    <w:p w:rsidR="007F71E5" w:rsidRPr="00A27E28" w:rsidRDefault="007F71E5" w:rsidP="00252F67">
      <w:pPr>
        <w:spacing w:after="0" w:line="240" w:lineRule="auto"/>
        <w:rPr>
          <w:rFonts w:ascii="Times New Roman" w:hAnsi="Times New Roman" w:cs="Times New Roman"/>
          <w:sz w:val="24"/>
          <w:szCs w:val="24"/>
        </w:rPr>
      </w:pPr>
    </w:p>
    <w:p w:rsidR="007F71E5"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DISCLOSURES: </w:t>
      </w:r>
      <w:r>
        <w:rPr>
          <w:rFonts w:ascii="Times New Roman" w:hAnsi="Times New Roman" w:cs="Times New Roman"/>
          <w:sz w:val="24"/>
          <w:szCs w:val="24"/>
        </w:rPr>
        <w:t>Solomon and Gibson are faculty members of the University of Kent and directors of VisionMetric Ltd. VisionMetric Ltd market the EFIT-V facial composite system. Solomon and Gibson</w:t>
      </w:r>
      <w:r>
        <w:rPr>
          <w:rFonts w:ascii="Times New Roman" w:eastAsia="AdvTT6120e2aa+20" w:hAnsi="Times New Roman" w:cs="Times New Roman"/>
          <w:sz w:val="24"/>
          <w:szCs w:val="24"/>
        </w:rPr>
        <w:t>’</w:t>
      </w:r>
      <w:r>
        <w:rPr>
          <w:rFonts w:ascii="Times New Roman" w:hAnsi="Times New Roman" w:cs="Times New Roman"/>
          <w:sz w:val="24"/>
          <w:szCs w:val="24"/>
        </w:rPr>
        <w:t>s contribution to this work was to facilitate operator training that took place at the University of Kent, development of the software and provision of software support, and assistance with manuscript preparation. Data collection, analysis, interpretation, and manuscript preparation were performed by Davis, Jolliffe and Maigut who have nothing to disclose.</w:t>
      </w:r>
    </w:p>
    <w:p w:rsidR="005E7D74" w:rsidRPr="00A27E28" w:rsidRDefault="005E7D74" w:rsidP="00252F67">
      <w:pPr>
        <w:pStyle w:val="NormalWeb"/>
        <w:spacing w:before="0" w:beforeAutospacing="0" w:after="0" w:afterAutospacing="0"/>
        <w:rPr>
          <w:b/>
        </w:rPr>
      </w:pPr>
    </w:p>
    <w:p w:rsidR="00C041AF" w:rsidRPr="00A27E28" w:rsidRDefault="004E7106" w:rsidP="00252F67">
      <w:pPr>
        <w:pStyle w:val="NormalWeb"/>
        <w:spacing w:before="0" w:beforeAutospacing="0" w:after="0" w:afterAutospacing="0"/>
        <w:rPr>
          <w:b/>
        </w:rPr>
      </w:pPr>
      <w:r>
        <w:rPr>
          <w:b/>
        </w:rPr>
        <w:t>REFERENCES</w:t>
      </w: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1. McQuiston-</w:t>
      </w:r>
      <w:proofErr w:type="spellStart"/>
      <w:r>
        <w:rPr>
          <w:rFonts w:ascii="Times New Roman" w:hAnsi="Times New Roman" w:cs="Times New Roman"/>
          <w:sz w:val="24"/>
          <w:szCs w:val="24"/>
        </w:rPr>
        <w:t>Surrett</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Topp</w:t>
      </w:r>
      <w:proofErr w:type="spellEnd"/>
      <w:r>
        <w:rPr>
          <w:rFonts w:ascii="Times New Roman" w:hAnsi="Times New Roman" w:cs="Times New Roman"/>
          <w:sz w:val="24"/>
          <w:szCs w:val="24"/>
        </w:rPr>
        <w:t xml:space="preserve">, L. D., &amp; Malpass, R. S. Use of facial composite systems in US law enforcement agencies. </w:t>
      </w:r>
      <w:proofErr w:type="gramStart"/>
      <w:r>
        <w:rPr>
          <w:rFonts w:ascii="Times New Roman" w:hAnsi="Times New Roman" w:cs="Times New Roman"/>
          <w:i/>
          <w:sz w:val="24"/>
          <w:szCs w:val="24"/>
        </w:rPr>
        <w:t>Psych. Crime &amp; Law</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b/>
          <w:sz w:val="24"/>
          <w:szCs w:val="24"/>
        </w:rPr>
        <w:t>12</w:t>
      </w:r>
      <w:r>
        <w:rPr>
          <w:rFonts w:ascii="Times New Roman" w:hAnsi="Times New Roman" w:cs="Times New Roman"/>
          <w:sz w:val="24"/>
          <w:szCs w:val="24"/>
        </w:rPr>
        <w:t xml:space="preserve">, 505 – 517, </w:t>
      </w:r>
      <w:proofErr w:type="spellStart"/>
      <w:r>
        <w:rPr>
          <w:rStyle w:val="Strong"/>
          <w:rFonts w:ascii="Times New Roman" w:hAnsi="Times New Roman" w:cs="Times New Roman"/>
          <w:b w:val="0"/>
          <w:sz w:val="24"/>
          <w:szCs w:val="24"/>
        </w:rPr>
        <w:t>doi</w:t>
      </w:r>
      <w:proofErr w:type="spellEnd"/>
      <w:r>
        <w:rPr>
          <w:rStyle w:val="Strong"/>
          <w:rFonts w:ascii="Times New Roman" w:hAnsi="Times New Roman" w:cs="Times New Roman"/>
          <w:b w:val="0"/>
          <w:sz w:val="24"/>
          <w:szCs w:val="24"/>
        </w:rPr>
        <w:t xml:space="preserve">: </w:t>
      </w:r>
      <w:r w:rsidR="0093745E" w:rsidRPr="0093745E">
        <w:rPr>
          <w:rFonts w:ascii="Times New Roman" w:hAnsi="Times New Roman" w:cs="Times New Roman"/>
          <w:sz w:val="24"/>
          <w:szCs w:val="24"/>
        </w:rPr>
        <w:t>10.1080/10683160500254904 (2006).</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eastAsia="NewCenturySchlbkLTStd-Roman" w:hAnsi="Times New Roman" w:cs="Times New Roman"/>
          <w:sz w:val="24"/>
          <w:szCs w:val="24"/>
        </w:rPr>
        <w:t xml:space="preserve">2. Horry, R., Memon, A., Wright, D. B., &amp; Milne, R. Predictors of eyewitness identification decisions from video lineups in England: A field study. </w:t>
      </w:r>
      <w:proofErr w:type="gramStart"/>
      <w:r w:rsidRPr="0093745E">
        <w:rPr>
          <w:rFonts w:ascii="Times New Roman" w:eastAsia="NewCenturySchlbkLTStd-It" w:hAnsi="Times New Roman" w:cs="Times New Roman"/>
          <w:i/>
          <w:iCs/>
          <w:sz w:val="24"/>
          <w:szCs w:val="24"/>
        </w:rPr>
        <w:t>Law.</w:t>
      </w:r>
      <w:proofErr w:type="gramEnd"/>
      <w:r w:rsidRPr="0093745E">
        <w:rPr>
          <w:rFonts w:ascii="Times New Roman" w:eastAsia="NewCenturySchlbkLTStd-It" w:hAnsi="Times New Roman" w:cs="Times New Roman"/>
          <w:i/>
          <w:iCs/>
          <w:sz w:val="24"/>
          <w:szCs w:val="24"/>
        </w:rPr>
        <w:t xml:space="preserve"> Hum. </w:t>
      </w:r>
      <w:proofErr w:type="spellStart"/>
      <w:proofErr w:type="gramStart"/>
      <w:r w:rsidRPr="0093745E">
        <w:rPr>
          <w:rFonts w:ascii="Times New Roman" w:eastAsia="NewCenturySchlbkLTStd-It" w:hAnsi="Times New Roman" w:cs="Times New Roman"/>
          <w:i/>
          <w:iCs/>
          <w:sz w:val="24"/>
          <w:szCs w:val="24"/>
        </w:rPr>
        <w:t>Behav</w:t>
      </w:r>
      <w:proofErr w:type="spellEnd"/>
      <w:r w:rsidRPr="0093745E">
        <w:rPr>
          <w:rFonts w:ascii="Times New Roman" w:eastAsia="NewCenturySchlbkLTStd-Roman" w:hAnsi="Times New Roman" w:cs="Times New Roman"/>
          <w:sz w:val="24"/>
          <w:szCs w:val="24"/>
        </w:rPr>
        <w:t>.</w:t>
      </w:r>
      <w:proofErr w:type="gramEnd"/>
      <w:r w:rsidRPr="0093745E">
        <w:rPr>
          <w:rFonts w:ascii="Times New Roman" w:eastAsia="NewCenturySchlbkLTStd-Roman" w:hAnsi="Times New Roman" w:cs="Times New Roman"/>
          <w:sz w:val="24"/>
          <w:szCs w:val="24"/>
        </w:rPr>
        <w:t xml:space="preserve"> </w:t>
      </w:r>
      <w:r w:rsidR="004E7106" w:rsidRPr="004E7106">
        <w:rPr>
          <w:rFonts w:ascii="Times New Roman" w:eastAsia="NewCenturySchlbkLTStd-It" w:hAnsi="Times New Roman" w:cs="Times New Roman"/>
          <w:b/>
          <w:iCs/>
          <w:sz w:val="24"/>
          <w:szCs w:val="24"/>
        </w:rPr>
        <w:t>36</w:t>
      </w:r>
      <w:r w:rsidRPr="0093745E">
        <w:rPr>
          <w:rFonts w:ascii="Times New Roman" w:eastAsia="NewCenturySchlbkLTStd-Roman" w:hAnsi="Times New Roman" w:cs="Times New Roman"/>
          <w:sz w:val="24"/>
          <w:szCs w:val="24"/>
        </w:rPr>
        <w:t>, 257–265, doi</w:t>
      </w:r>
      <w:proofErr w:type="gramStart"/>
      <w:r w:rsidRPr="0093745E">
        <w:rPr>
          <w:rFonts w:ascii="Times New Roman" w:eastAsia="NewCenturySchlbkLTStd-Roman" w:hAnsi="Times New Roman" w:cs="Times New Roman"/>
          <w:sz w:val="24"/>
          <w:szCs w:val="24"/>
        </w:rPr>
        <w:t>:10.1037</w:t>
      </w:r>
      <w:proofErr w:type="gramEnd"/>
      <w:r w:rsidRPr="0093745E">
        <w:rPr>
          <w:rFonts w:ascii="Times New Roman" w:eastAsia="NewCenturySchlbkLTStd-Roman" w:hAnsi="Times New Roman" w:cs="Times New Roman"/>
          <w:sz w:val="24"/>
          <w:szCs w:val="24"/>
        </w:rPr>
        <w:t>/h0093959 (2012).</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hAnsi="Times New Roman" w:cs="Times New Roman"/>
          <w:sz w:val="24"/>
          <w:szCs w:val="24"/>
        </w:rPr>
        <w:t xml:space="preserve">3. </w:t>
      </w:r>
      <w:r w:rsidRPr="0093745E">
        <w:rPr>
          <w:rFonts w:ascii="Times New Roman" w:eastAsia="NewCenturySchlbkLTStd-Roman" w:hAnsi="Times New Roman" w:cs="Times New Roman"/>
          <w:sz w:val="24"/>
          <w:szCs w:val="24"/>
        </w:rPr>
        <w:t xml:space="preserve">Penrod, S. D. &amp; </w:t>
      </w:r>
      <w:proofErr w:type="spellStart"/>
      <w:r w:rsidRPr="0093745E">
        <w:rPr>
          <w:rFonts w:ascii="Times New Roman" w:eastAsia="NewCenturySchlbkLTStd-Roman" w:hAnsi="Times New Roman" w:cs="Times New Roman"/>
          <w:sz w:val="24"/>
          <w:szCs w:val="24"/>
        </w:rPr>
        <w:t>Kovera</w:t>
      </w:r>
      <w:proofErr w:type="spellEnd"/>
      <w:r w:rsidRPr="0093745E">
        <w:rPr>
          <w:rFonts w:ascii="Times New Roman" w:eastAsia="NewCenturySchlbkLTStd-Roman" w:hAnsi="Times New Roman" w:cs="Times New Roman"/>
          <w:sz w:val="24"/>
          <w:szCs w:val="24"/>
        </w:rPr>
        <w:t xml:space="preserve">, M. </w:t>
      </w:r>
      <w:proofErr w:type="gramStart"/>
      <w:r w:rsidRPr="0093745E">
        <w:rPr>
          <w:rFonts w:ascii="Times New Roman" w:eastAsia="NewCenturySchlbkLTStd-Roman" w:hAnsi="Times New Roman" w:cs="Times New Roman"/>
          <w:sz w:val="24"/>
          <w:szCs w:val="24"/>
        </w:rPr>
        <w:t>Recent developments in North American identification science and practice.</w:t>
      </w:r>
      <w:proofErr w:type="gramEnd"/>
      <w:r w:rsidRPr="0093745E">
        <w:rPr>
          <w:rFonts w:ascii="Times New Roman" w:eastAsia="NewCenturySchlbkLTStd-Roman" w:hAnsi="Times New Roman" w:cs="Times New Roman"/>
          <w:sz w:val="24"/>
          <w:szCs w:val="24"/>
        </w:rPr>
        <w:t xml:space="preserve"> In: </w:t>
      </w:r>
      <w:r w:rsidRPr="0093745E">
        <w:rPr>
          <w:rFonts w:ascii="Times New Roman" w:eastAsia="NewCenturySchlbkLTStd-It" w:hAnsi="Times New Roman" w:cs="Times New Roman"/>
          <w:i/>
          <w:iCs/>
          <w:sz w:val="24"/>
          <w:szCs w:val="24"/>
        </w:rPr>
        <w:t>Handbook of Psychology of Investigative Interviewing.</w:t>
      </w:r>
      <w:r w:rsidRPr="0093745E">
        <w:rPr>
          <w:rFonts w:ascii="Times New Roman" w:eastAsia="NewCenturySchlbkLTStd-It" w:hAnsi="Times New Roman" w:cs="Times New Roman"/>
          <w:iCs/>
          <w:sz w:val="24"/>
          <w:szCs w:val="24"/>
        </w:rPr>
        <w:t xml:space="preserve"> </w:t>
      </w:r>
      <w:r w:rsidRPr="0093745E">
        <w:rPr>
          <w:rFonts w:ascii="Times New Roman" w:eastAsia="NewCenturySchlbkLTStd-Roman" w:hAnsi="Times New Roman" w:cs="Times New Roman"/>
          <w:sz w:val="24"/>
          <w:szCs w:val="24"/>
        </w:rPr>
        <w:t>Bull, R., Valentine, T., &amp; Williamson, T., eds., Chichester: Wiley-Blackwell, 257-283 (2009).</w:t>
      </w:r>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4. </w:t>
      </w:r>
      <w:r w:rsidRPr="0093745E">
        <w:rPr>
          <w:rFonts w:ascii="Times New Roman" w:hAnsi="Times New Roman" w:cs="Times New Roman"/>
          <w:sz w:val="24"/>
          <w:szCs w:val="24"/>
        </w:rPr>
        <w:t xml:space="preserve">Garrett, B. L. </w:t>
      </w:r>
      <w:r w:rsidRPr="0093745E">
        <w:rPr>
          <w:rFonts w:ascii="Times New Roman" w:hAnsi="Times New Roman" w:cs="Times New Roman"/>
          <w:i/>
          <w:iCs/>
          <w:sz w:val="24"/>
          <w:szCs w:val="24"/>
        </w:rPr>
        <w:t>Convicting the Innocent: Where Criminal Prosecutions Go Wrong</w:t>
      </w:r>
      <w:r w:rsidRPr="0093745E">
        <w:rPr>
          <w:rFonts w:ascii="Times New Roman" w:hAnsi="Times New Roman" w:cs="Times New Roman"/>
          <w:i/>
          <w:sz w:val="24"/>
          <w:szCs w:val="24"/>
        </w:rPr>
        <w:t>.</w:t>
      </w:r>
      <w:r w:rsidRPr="0093745E">
        <w:rPr>
          <w:rFonts w:ascii="Times New Roman" w:hAnsi="Times New Roman" w:cs="Times New Roman"/>
          <w:sz w:val="24"/>
          <w:szCs w:val="24"/>
        </w:rPr>
        <w:t xml:space="preserve"> </w:t>
      </w:r>
      <w:r w:rsidRPr="0093745E">
        <w:rPr>
          <w:rFonts w:ascii="Times New Roman" w:eastAsia="NewCenturySchlbkLTStd-Roman" w:hAnsi="Times New Roman" w:cs="Times New Roman"/>
          <w:sz w:val="24"/>
          <w:szCs w:val="24"/>
        </w:rPr>
        <w:t>Cambridge, MA: Harvard University Press (2011).</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5. Gross, S. R., Jacoby, K., Matheson, D. J., Montgomery, N., &amp; </w:t>
      </w:r>
      <w:proofErr w:type="spellStart"/>
      <w:r w:rsidRPr="0093745E">
        <w:rPr>
          <w:rFonts w:ascii="Times New Roman" w:eastAsia="NewCenturySchlbkLTStd-Roman" w:hAnsi="Times New Roman" w:cs="Times New Roman"/>
          <w:sz w:val="24"/>
          <w:szCs w:val="24"/>
        </w:rPr>
        <w:t>Patil</w:t>
      </w:r>
      <w:proofErr w:type="spellEnd"/>
      <w:r w:rsidRPr="0093745E">
        <w:rPr>
          <w:rFonts w:ascii="Times New Roman" w:eastAsia="NewCenturySchlbkLTStd-Roman" w:hAnsi="Times New Roman" w:cs="Times New Roman"/>
          <w:sz w:val="24"/>
          <w:szCs w:val="24"/>
        </w:rPr>
        <w:t xml:space="preserve">, S. Exonerations in the United States 1989 through 2003. </w:t>
      </w:r>
      <w:proofErr w:type="gramStart"/>
      <w:r w:rsidRPr="0093745E">
        <w:rPr>
          <w:rFonts w:ascii="Times New Roman" w:eastAsia="NewCenturySchlbkLTStd-It" w:hAnsi="Times New Roman" w:cs="Times New Roman"/>
          <w:i/>
          <w:iCs/>
          <w:sz w:val="24"/>
          <w:szCs w:val="24"/>
        </w:rPr>
        <w:t>J. Crim. Law &amp; Crim</w:t>
      </w:r>
      <w:r w:rsidRPr="0093745E">
        <w:rPr>
          <w:rFonts w:ascii="Times New Roman" w:eastAsia="NewCenturySchlbkLTStd-Roman" w:hAnsi="Times New Roman" w:cs="Times New Roman"/>
          <w:sz w:val="24"/>
          <w:szCs w:val="24"/>
        </w:rPr>
        <w:t xml:space="preserve">. </w:t>
      </w:r>
      <w:r w:rsidR="004E7106" w:rsidRPr="004E7106">
        <w:rPr>
          <w:rFonts w:ascii="Times New Roman" w:eastAsia="NewCenturySchlbkLTStd-It" w:hAnsi="Times New Roman" w:cs="Times New Roman"/>
          <w:b/>
          <w:iCs/>
          <w:sz w:val="24"/>
          <w:szCs w:val="24"/>
        </w:rPr>
        <w:t>95</w:t>
      </w:r>
      <w:r w:rsidRPr="0093745E">
        <w:rPr>
          <w:rFonts w:ascii="Times New Roman" w:eastAsia="NewCenturySchlbkLTStd-Roman" w:hAnsi="Times New Roman" w:cs="Times New Roman"/>
          <w:sz w:val="24"/>
          <w:szCs w:val="24"/>
        </w:rPr>
        <w:t>, 523–560 (2005).</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6. Gross, S. R. &amp; Shaffer, M. </w:t>
      </w:r>
      <w:r w:rsidRPr="0093745E">
        <w:rPr>
          <w:rFonts w:ascii="Times New Roman" w:eastAsia="NewCenturySchlbkLTStd-It" w:hAnsi="Times New Roman" w:cs="Times New Roman"/>
          <w:iCs/>
          <w:sz w:val="24"/>
          <w:szCs w:val="24"/>
        </w:rPr>
        <w:t xml:space="preserve">Exonerations in the United States. </w:t>
      </w:r>
      <w:proofErr w:type="gramStart"/>
      <w:r w:rsidRPr="0093745E">
        <w:rPr>
          <w:rFonts w:ascii="Times New Roman" w:eastAsia="NewCenturySchlbkLTStd-Roman" w:hAnsi="Times New Roman" w:cs="Times New Roman"/>
          <w:i/>
          <w:sz w:val="24"/>
          <w:szCs w:val="24"/>
        </w:rPr>
        <w:t>University of Michigan Public Law Working Paper</w:t>
      </w:r>
      <w:r w:rsidRPr="0093745E">
        <w:rPr>
          <w:rFonts w:ascii="Times New Roman" w:eastAsia="NewCenturySchlbkLTStd-Roman" w:hAnsi="Times New Roman" w:cs="Times New Roman"/>
          <w:sz w:val="24"/>
          <w:szCs w:val="24"/>
        </w:rPr>
        <w:t xml:space="preserve">, No. </w:t>
      </w:r>
      <w:r w:rsidR="004E7106" w:rsidRPr="004E7106">
        <w:rPr>
          <w:rFonts w:ascii="Times New Roman" w:eastAsia="NewCenturySchlbkLTStd-Roman" w:hAnsi="Times New Roman" w:cs="Times New Roman"/>
          <w:b/>
          <w:sz w:val="24"/>
          <w:szCs w:val="24"/>
        </w:rPr>
        <w:t>277</w:t>
      </w:r>
      <w:r w:rsidRPr="0093745E">
        <w:rPr>
          <w:rFonts w:ascii="Times New Roman" w:eastAsia="NewCenturySchlbkLTStd-Roman" w:hAnsi="Times New Roman" w:cs="Times New Roman"/>
          <w:sz w:val="24"/>
          <w:szCs w:val="24"/>
        </w:rPr>
        <w:t>.</w:t>
      </w:r>
      <w:proofErr w:type="gramEnd"/>
      <w:r w:rsidRPr="0093745E">
        <w:rPr>
          <w:rFonts w:ascii="Times New Roman" w:eastAsia="NewCenturySchlbkLTStd-Roman" w:hAnsi="Times New Roman" w:cs="Times New Roman"/>
          <w:sz w:val="24"/>
          <w:szCs w:val="24"/>
        </w:rPr>
        <w:t xml:space="preserve"> </w:t>
      </w:r>
      <w:proofErr w:type="gramStart"/>
      <w:r w:rsidRPr="0093745E">
        <w:rPr>
          <w:rFonts w:ascii="Times New Roman" w:eastAsia="NewCenturySchlbkLTStd-Roman" w:hAnsi="Times New Roman" w:cs="Times New Roman"/>
          <w:sz w:val="24"/>
          <w:szCs w:val="24"/>
        </w:rPr>
        <w:t>Retrieved from papers.ssrn.com, 1989-2012 (2013).</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7. Davies, G. M., Ellis, H., &amp; Shepherd, J. Face identification: the influence of delay on accuracy of </w:t>
      </w:r>
      <w:proofErr w:type="spellStart"/>
      <w:r w:rsidRPr="0093745E">
        <w:rPr>
          <w:rFonts w:ascii="Times New Roman" w:hAnsi="Times New Roman" w:cs="Times New Roman"/>
          <w:sz w:val="24"/>
          <w:szCs w:val="24"/>
        </w:rPr>
        <w:t>Photofit</w:t>
      </w:r>
      <w:proofErr w:type="spellEnd"/>
      <w:r w:rsidRPr="0093745E">
        <w:rPr>
          <w:rFonts w:ascii="Times New Roman" w:hAnsi="Times New Roman" w:cs="Times New Roman"/>
          <w:sz w:val="24"/>
          <w:szCs w:val="24"/>
        </w:rPr>
        <w:t xml:space="preserve"> construction. </w:t>
      </w:r>
      <w:proofErr w:type="gramStart"/>
      <w:r w:rsidRPr="0093745E">
        <w:rPr>
          <w:rFonts w:ascii="Times New Roman" w:hAnsi="Times New Roman" w:cs="Times New Roman"/>
          <w:i/>
          <w:sz w:val="24"/>
          <w:szCs w:val="24"/>
        </w:rPr>
        <w:t>J. Police Sci. Adm</w:t>
      </w:r>
      <w:r w:rsidRPr="0093745E">
        <w:rPr>
          <w:rFonts w:ascii="Times New Roman" w:hAnsi="Times New Roman" w:cs="Times New Roman"/>
          <w:sz w:val="24"/>
          <w:szCs w:val="24"/>
        </w:rPr>
        <w:t xml:space="preserve">. </w:t>
      </w:r>
      <w:r w:rsidR="004E7106" w:rsidRPr="004E7106">
        <w:rPr>
          <w:rFonts w:ascii="Times New Roman" w:hAnsi="Times New Roman" w:cs="Times New Roman"/>
          <w:b/>
          <w:sz w:val="24"/>
          <w:szCs w:val="24"/>
        </w:rPr>
        <w:t>6</w:t>
      </w:r>
      <w:r w:rsidRPr="0093745E">
        <w:rPr>
          <w:rFonts w:ascii="Times New Roman" w:hAnsi="Times New Roman" w:cs="Times New Roman"/>
          <w:sz w:val="24"/>
          <w:szCs w:val="24"/>
        </w:rPr>
        <w:t>, 35–42 (1978).</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pStyle w:val="NormalWeb"/>
        <w:spacing w:before="0" w:beforeAutospacing="0" w:after="0" w:afterAutospacing="0"/>
        <w:rPr>
          <w:bCs/>
        </w:rPr>
      </w:pPr>
      <w:r w:rsidRPr="0093745E">
        <w:lastRenderedPageBreak/>
        <w:t xml:space="preserve">8. Davis, J. P., Thorniley, S., Gibson, S, &amp; Solomon, C. </w:t>
      </w:r>
      <w:r w:rsidRPr="0093745E">
        <w:rPr>
          <w:rFonts w:eastAsiaTheme="minorHAnsi"/>
          <w:lang w:eastAsia="en-US"/>
        </w:rPr>
        <w:t>Holistic facial composite construction and subsequent lineup identification accuracy: Comparing adults and children.</w:t>
      </w:r>
      <w:r w:rsidRPr="0093745E">
        <w:t xml:space="preserve"> </w:t>
      </w:r>
      <w:r w:rsidRPr="0093745E">
        <w:rPr>
          <w:i/>
        </w:rPr>
        <w:t>J</w:t>
      </w:r>
      <w:r w:rsidRPr="0093745E">
        <w:t xml:space="preserve">. </w:t>
      </w:r>
      <w:r w:rsidRPr="0093745E">
        <w:rPr>
          <w:i/>
        </w:rPr>
        <w:t>Psych</w:t>
      </w:r>
      <w:r w:rsidRPr="0093745E">
        <w:t>.</w:t>
      </w:r>
      <w:r w:rsidRPr="0093745E">
        <w:rPr>
          <w:i/>
        </w:rPr>
        <w:t xml:space="preserve"> </w:t>
      </w:r>
      <w:proofErr w:type="spellStart"/>
      <w:r w:rsidRPr="0093745E">
        <w:t>doi</w:t>
      </w:r>
      <w:proofErr w:type="spellEnd"/>
      <w:r w:rsidRPr="0093745E">
        <w:t>: 10.1080/00223980.2015.1009867 (in press).</w:t>
      </w:r>
    </w:p>
    <w:p w:rsidR="003D3401" w:rsidRPr="00A27E28" w:rsidRDefault="003D3401" w:rsidP="00252F67">
      <w:pPr>
        <w:pStyle w:val="NormalWeb"/>
        <w:spacing w:before="0" w:beforeAutospacing="0" w:after="0" w:afterAutospacing="0"/>
        <w:rPr>
          <w:i/>
        </w:rPr>
      </w:pPr>
    </w:p>
    <w:p w:rsidR="003D3401" w:rsidRPr="00A27E28" w:rsidRDefault="0093745E" w:rsidP="00252F67">
      <w:pPr>
        <w:pStyle w:val="NormalWeb"/>
        <w:spacing w:before="0" w:beforeAutospacing="0" w:after="0" w:afterAutospacing="0"/>
      </w:pPr>
      <w:r w:rsidRPr="0093745E">
        <w:t xml:space="preserve">9. Kempen, K., &amp; Tredoux, C. G. </w:t>
      </w:r>
      <w:r w:rsidRPr="0093745E">
        <w:rPr>
          <w:rFonts w:eastAsiaTheme="minorHAnsi"/>
          <w:bCs/>
        </w:rPr>
        <w:t xml:space="preserve">‘Seeing </w:t>
      </w:r>
      <w:proofErr w:type="gramStart"/>
      <w:r w:rsidRPr="0093745E">
        <w:rPr>
          <w:rFonts w:eastAsiaTheme="minorHAnsi"/>
          <w:bCs/>
        </w:rPr>
        <w:t>is believing</w:t>
      </w:r>
      <w:proofErr w:type="gramEnd"/>
      <w:r w:rsidRPr="0093745E">
        <w:rPr>
          <w:rFonts w:eastAsiaTheme="minorHAnsi"/>
          <w:bCs/>
        </w:rPr>
        <w:t xml:space="preserve">’: The effect of viewing and constructing a composite on identification performance. </w:t>
      </w:r>
      <w:r w:rsidRPr="0093745E">
        <w:rPr>
          <w:rFonts w:eastAsiaTheme="minorHAnsi"/>
          <w:i/>
        </w:rPr>
        <w:t>South African J. Psych</w:t>
      </w:r>
      <w:r w:rsidRPr="0093745E">
        <w:rPr>
          <w:rFonts w:eastAsiaTheme="minorHAnsi"/>
        </w:rPr>
        <w:t xml:space="preserve">. </w:t>
      </w:r>
      <w:r w:rsidR="004E7106" w:rsidRPr="004E7106">
        <w:rPr>
          <w:rFonts w:eastAsiaTheme="minorHAnsi"/>
          <w:b/>
        </w:rPr>
        <w:t>42</w:t>
      </w:r>
      <w:r w:rsidRPr="0093745E">
        <w:rPr>
          <w:rFonts w:eastAsiaTheme="minorHAnsi"/>
        </w:rPr>
        <w:t>, 434</w:t>
      </w:r>
      <w:r w:rsidRPr="0093745E">
        <w:t>–</w:t>
      </w:r>
      <w:r w:rsidRPr="0093745E">
        <w:rPr>
          <w:rFonts w:eastAsiaTheme="minorHAnsi"/>
        </w:rPr>
        <w:t xml:space="preserve">444, </w:t>
      </w:r>
      <w:r w:rsidR="004E7106">
        <w:rPr>
          <w:rStyle w:val="cit-sep"/>
          <w:bdr w:val="none" w:sz="0" w:space="0" w:color="auto" w:frame="1"/>
          <w:shd w:val="clear" w:color="auto" w:fill="FFFFFF"/>
        </w:rPr>
        <w:t>doi</w:t>
      </w:r>
      <w:proofErr w:type="gramStart"/>
      <w:r w:rsidR="004E7106">
        <w:rPr>
          <w:rStyle w:val="cit-sep"/>
          <w:bdr w:val="none" w:sz="0" w:space="0" w:color="auto" w:frame="1"/>
          <w:shd w:val="clear" w:color="auto" w:fill="FFFFFF"/>
        </w:rPr>
        <w:t>:</w:t>
      </w:r>
      <w:r w:rsidR="004E7106">
        <w:rPr>
          <w:shd w:val="clear" w:color="auto" w:fill="FFFFFF"/>
        </w:rPr>
        <w:t>10.1177</w:t>
      </w:r>
      <w:proofErr w:type="gramEnd"/>
      <w:r w:rsidR="004E7106">
        <w:rPr>
          <w:shd w:val="clear" w:color="auto" w:fill="FFFFFF"/>
        </w:rPr>
        <w:t xml:space="preserve">/008124631204200315 </w:t>
      </w:r>
      <w:r w:rsidR="004E7106">
        <w:t>(2012).</w:t>
      </w:r>
    </w:p>
    <w:p w:rsidR="003D3401" w:rsidRPr="00A27E28" w:rsidRDefault="003D3401" w:rsidP="00252F67">
      <w:pPr>
        <w:pStyle w:val="NormalWeb"/>
        <w:spacing w:before="0" w:beforeAutospacing="0" w:after="0" w:afterAutospacing="0"/>
      </w:pPr>
    </w:p>
    <w:p w:rsidR="003D3401" w:rsidRPr="00A27E28" w:rsidRDefault="004E7106"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Wells, G. L., Charman, S. D., &amp; Olson, E. A. Building face composites can harm lineup identification performance. </w:t>
      </w:r>
      <w:r>
        <w:rPr>
          <w:rFonts w:ascii="Times New Roman" w:hAnsi="Times New Roman" w:cs="Times New Roman"/>
          <w:i/>
          <w:iCs/>
          <w:sz w:val="24"/>
          <w:szCs w:val="24"/>
        </w:rPr>
        <w:t>J. of Exp. Psych: App</w:t>
      </w:r>
      <w:r>
        <w:rPr>
          <w:rFonts w:ascii="Times New Roman" w:hAnsi="Times New Roman" w:cs="Times New Roman"/>
          <w:iCs/>
          <w:sz w:val="24"/>
          <w:szCs w:val="24"/>
        </w:rPr>
        <w:t xml:space="preserve">. </w:t>
      </w:r>
      <w:r>
        <w:rPr>
          <w:rFonts w:ascii="Times New Roman" w:hAnsi="Times New Roman" w:cs="Times New Roman"/>
          <w:b/>
          <w:iCs/>
          <w:sz w:val="24"/>
          <w:szCs w:val="24"/>
        </w:rPr>
        <w:t>11</w:t>
      </w:r>
      <w:r>
        <w:rPr>
          <w:rFonts w:ascii="Times New Roman" w:hAnsi="Times New Roman" w:cs="Times New Roman"/>
          <w:sz w:val="24"/>
          <w:szCs w:val="24"/>
        </w:rPr>
        <w:t>, 147–156, doi.org/10.1037/1076-898X.11.3.147 (2005).</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pStyle w:val="NormalWeb"/>
        <w:spacing w:before="0" w:beforeAutospacing="0" w:after="0" w:afterAutospacing="0"/>
        <w:rPr>
          <w:rFonts w:eastAsiaTheme="minorHAnsi"/>
        </w:rPr>
      </w:pPr>
      <w:r>
        <w:t xml:space="preserve">11. </w:t>
      </w:r>
      <w:r>
        <w:rPr>
          <w:rFonts w:eastAsiaTheme="minorHAnsi"/>
        </w:rPr>
        <w:t xml:space="preserve">Davis, J.P., Gibson, S., &amp; Solomon, C. </w:t>
      </w:r>
      <w:proofErr w:type="gramStart"/>
      <w:r>
        <w:rPr>
          <w:bCs/>
          <w:shd w:val="clear" w:color="auto" w:fill="FFFFFF"/>
        </w:rPr>
        <w:t>The positive influence of creating a holistic facial composite on video line-up identification</w:t>
      </w:r>
      <w:r>
        <w:t>.</w:t>
      </w:r>
      <w:proofErr w:type="gramEnd"/>
      <w:r>
        <w:t xml:space="preserve"> </w:t>
      </w:r>
      <w:r>
        <w:rPr>
          <w:i/>
        </w:rPr>
        <w:t>App. Cog. Psych</w:t>
      </w:r>
      <w:r>
        <w:t xml:space="preserve">. </w:t>
      </w:r>
      <w:r>
        <w:rPr>
          <w:b/>
        </w:rPr>
        <w:t>28</w:t>
      </w:r>
      <w:r>
        <w:t xml:space="preserve">, </w:t>
      </w:r>
      <w:r>
        <w:rPr>
          <w:bCs/>
          <w:bdr w:val="none" w:sz="0" w:space="0" w:color="auto" w:frame="1"/>
          <w:shd w:val="clear" w:color="auto" w:fill="FFFFFF"/>
        </w:rPr>
        <w:t>634</w:t>
      </w:r>
      <w:r>
        <w:t>–</w:t>
      </w:r>
      <w:r>
        <w:rPr>
          <w:bCs/>
          <w:bdr w:val="none" w:sz="0" w:space="0" w:color="auto" w:frame="1"/>
          <w:shd w:val="clear" w:color="auto" w:fill="FFFFFF"/>
        </w:rPr>
        <w:t xml:space="preserve">639, </w:t>
      </w:r>
      <w:proofErr w:type="spellStart"/>
      <w:r>
        <w:rPr>
          <w:shd w:val="clear" w:color="auto" w:fill="FFFFFF"/>
        </w:rPr>
        <w:t>doi</w:t>
      </w:r>
      <w:proofErr w:type="spellEnd"/>
      <w:r>
        <w:rPr>
          <w:shd w:val="clear" w:color="auto" w:fill="FFFFFF"/>
        </w:rPr>
        <w:t xml:space="preserve">: 10.1002/acp.3045 </w:t>
      </w:r>
      <w:r>
        <w:rPr>
          <w:rFonts w:eastAsiaTheme="minorHAnsi"/>
        </w:rPr>
        <w:t>(2014).</w:t>
      </w:r>
    </w:p>
    <w:p w:rsidR="003D3401" w:rsidRPr="00A27E28" w:rsidRDefault="003D3401" w:rsidP="00252F67">
      <w:pPr>
        <w:pStyle w:val="NormalWeb"/>
        <w:spacing w:before="0" w:beforeAutospacing="0" w:after="0" w:afterAutospacing="0"/>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Meissner, C.A. &amp; Brigham, J.C. </w:t>
      </w:r>
      <w:proofErr w:type="gramStart"/>
      <w:r>
        <w:rPr>
          <w:rFonts w:ascii="Times New Roman" w:hAnsi="Times New Roman" w:cs="Times New Roman"/>
          <w:sz w:val="24"/>
          <w:szCs w:val="24"/>
        </w:rPr>
        <w:t>A meta-analysis of the verbal overshadowing effect in face identification.</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App. Cog. </w:t>
      </w:r>
      <w:proofErr w:type="gramStart"/>
      <w:r>
        <w:rPr>
          <w:rFonts w:ascii="Times New Roman" w:hAnsi="Times New Roman" w:cs="Times New Roman"/>
          <w:i/>
          <w:iCs/>
          <w:sz w:val="24"/>
          <w:szCs w:val="24"/>
        </w:rPr>
        <w:t>Psych</w:t>
      </w:r>
      <w:r>
        <w:rPr>
          <w:rFonts w:ascii="Times New Roman" w:hAnsi="Times New Roman" w:cs="Times New Roman"/>
          <w:iCs/>
          <w:sz w:val="24"/>
          <w:szCs w:val="24"/>
        </w:rPr>
        <w:t xml:space="preserve">. </w:t>
      </w:r>
      <w:r>
        <w:rPr>
          <w:rFonts w:ascii="Times New Roman" w:hAnsi="Times New Roman" w:cs="Times New Roman"/>
          <w:b/>
          <w:sz w:val="24"/>
          <w:szCs w:val="24"/>
        </w:rPr>
        <w:t>15</w:t>
      </w:r>
      <w:r>
        <w:rPr>
          <w:rFonts w:ascii="Times New Roman" w:hAnsi="Times New Roman" w:cs="Times New Roman"/>
          <w:sz w:val="24"/>
          <w:szCs w:val="24"/>
        </w:rPr>
        <w:t xml:space="preserve">, 603–616, </w:t>
      </w:r>
      <w:r>
        <w:rPr>
          <w:rFonts w:ascii="Times New Roman" w:hAnsi="Times New Roman" w:cs="Times New Roman"/>
          <w:sz w:val="24"/>
          <w:szCs w:val="24"/>
          <w:shd w:val="clear" w:color="auto" w:fill="FFFFFF"/>
        </w:rPr>
        <w:t xml:space="preserve">doi:10.1002/acp.728 </w:t>
      </w:r>
      <w:r>
        <w:rPr>
          <w:rFonts w:ascii="Times New Roman" w:hAnsi="Times New Roman" w:cs="Times New Roman"/>
          <w:sz w:val="24"/>
          <w:szCs w:val="24"/>
        </w:rPr>
        <w:t>(2001).</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13. Frowd, C., Bruce, V., Ness, H., Thomson-Bognor, C., Paterson, J., McIntyre, A., &amp; Hancock, P. J. B. Parallel approaches to composite production. </w:t>
      </w:r>
      <w:proofErr w:type="gramStart"/>
      <w:r w:rsidRPr="0093745E">
        <w:rPr>
          <w:rFonts w:ascii="Times New Roman" w:hAnsi="Times New Roman" w:cs="Times New Roman"/>
          <w:i/>
          <w:iCs/>
          <w:sz w:val="24"/>
          <w:szCs w:val="24"/>
        </w:rPr>
        <w:t>Ergonomics</w:t>
      </w:r>
      <w:r w:rsidRPr="0093745E">
        <w:rPr>
          <w:rFonts w:ascii="Times New Roman" w:hAnsi="Times New Roman" w:cs="Times New Roman"/>
          <w:iCs/>
          <w:sz w:val="24"/>
          <w:szCs w:val="24"/>
        </w:rPr>
        <w:t>.</w:t>
      </w:r>
      <w:proofErr w:type="gramEnd"/>
      <w:r w:rsidRPr="0093745E">
        <w:rPr>
          <w:rFonts w:ascii="Times New Roman" w:hAnsi="Times New Roman" w:cs="Times New Roman"/>
          <w:iCs/>
          <w:sz w:val="24"/>
          <w:szCs w:val="24"/>
        </w:rPr>
        <w:t xml:space="preserve"> </w:t>
      </w:r>
      <w:r w:rsidRPr="0093745E">
        <w:rPr>
          <w:rFonts w:ascii="Times New Roman" w:hAnsi="Times New Roman" w:cs="Times New Roman"/>
          <w:b/>
          <w:iCs/>
          <w:sz w:val="24"/>
          <w:szCs w:val="24"/>
        </w:rPr>
        <w:t>50</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562-585, </w:t>
      </w:r>
      <w:proofErr w:type="spellStart"/>
      <w:r w:rsidRPr="0093745E">
        <w:rPr>
          <w:rStyle w:val="Strong"/>
          <w:rFonts w:ascii="Times New Roman" w:hAnsi="Times New Roman" w:cs="Times New Roman"/>
          <w:b w:val="0"/>
          <w:sz w:val="24"/>
          <w:szCs w:val="24"/>
        </w:rPr>
        <w:t>doi</w:t>
      </w:r>
      <w:proofErr w:type="spellEnd"/>
      <w:r w:rsidRPr="0093745E">
        <w:rPr>
          <w:rStyle w:val="Strong"/>
          <w:rFonts w:ascii="Times New Roman" w:hAnsi="Times New Roman" w:cs="Times New Roman"/>
          <w:b w:val="0"/>
          <w:sz w:val="24"/>
          <w:szCs w:val="24"/>
        </w:rPr>
        <w:t>:</w:t>
      </w:r>
      <w:r w:rsidRPr="0093745E">
        <w:rPr>
          <w:rStyle w:val="apple-converted-space"/>
          <w:rFonts w:ascii="Times New Roman" w:hAnsi="Times New Roman" w:cs="Times New Roman"/>
          <w:b/>
          <w:bCs/>
          <w:sz w:val="24"/>
          <w:szCs w:val="24"/>
        </w:rPr>
        <w:t> </w:t>
      </w:r>
      <w:r w:rsidRPr="0093745E">
        <w:rPr>
          <w:rFonts w:ascii="Times New Roman" w:hAnsi="Times New Roman" w:cs="Times New Roman"/>
          <w:sz w:val="24"/>
          <w:szCs w:val="24"/>
        </w:rPr>
        <w:t>10.1080/00140130601154855 (2007).</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Solomon, C. J., Gibson, S. J., &amp; </w:t>
      </w:r>
      <w:proofErr w:type="spellStart"/>
      <w:r>
        <w:rPr>
          <w:rFonts w:ascii="Times New Roman" w:hAnsi="Times New Roman" w:cs="Times New Roman"/>
          <w:sz w:val="24"/>
          <w:szCs w:val="24"/>
        </w:rPr>
        <w:t>Maylin</w:t>
      </w:r>
      <w:proofErr w:type="spellEnd"/>
      <w:r>
        <w:rPr>
          <w:rFonts w:ascii="Times New Roman" w:hAnsi="Times New Roman" w:cs="Times New Roman"/>
          <w:sz w:val="24"/>
          <w:szCs w:val="24"/>
        </w:rPr>
        <w:t>, M. EFIT-V: Evolutionary algorithms and computer composites</w:t>
      </w:r>
      <w:r>
        <w:rPr>
          <w:rFonts w:ascii="Times New Roman" w:hAnsi="Times New Roman" w:cs="Times New Roman"/>
          <w:i/>
          <w:sz w:val="24"/>
          <w:szCs w:val="24"/>
        </w:rPr>
        <w:t>.</w:t>
      </w:r>
      <w:r>
        <w:rPr>
          <w:rFonts w:ascii="Times New Roman" w:hAnsi="Times New Roman" w:cs="Times New Roman"/>
          <w:sz w:val="24"/>
          <w:szCs w:val="24"/>
        </w:rPr>
        <w:t xml:space="preserve"> In: </w:t>
      </w:r>
      <w:r>
        <w:rPr>
          <w:rFonts w:ascii="Times New Roman" w:hAnsi="Times New Roman" w:cs="Times New Roman"/>
          <w:i/>
          <w:sz w:val="24"/>
          <w:szCs w:val="24"/>
        </w:rPr>
        <w:t>Craniofacial Identification</w:t>
      </w:r>
      <w:r>
        <w:rPr>
          <w:rFonts w:ascii="Times New Roman" w:hAnsi="Times New Roman" w:cs="Times New Roman"/>
          <w:sz w:val="24"/>
          <w:szCs w:val="24"/>
        </w:rPr>
        <w:t xml:space="preserve">, Wilkinson, C., &amp; </w:t>
      </w:r>
      <w:proofErr w:type="spellStart"/>
      <w:r>
        <w:rPr>
          <w:rFonts w:ascii="Times New Roman" w:hAnsi="Times New Roman" w:cs="Times New Roman"/>
          <w:sz w:val="24"/>
          <w:szCs w:val="24"/>
        </w:rPr>
        <w:t>Rynn</w:t>
      </w:r>
      <w:proofErr w:type="spellEnd"/>
      <w:r>
        <w:rPr>
          <w:rFonts w:ascii="Times New Roman" w:hAnsi="Times New Roman" w:cs="Times New Roman"/>
          <w:sz w:val="24"/>
          <w:szCs w:val="24"/>
        </w:rPr>
        <w:t>, C., eds., Cambridge University Press, 24-41 (2012).</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shd w:val="clear" w:color="auto" w:fill="FFFFFF"/>
          <w:lang w:val="en-ZA"/>
        </w:rPr>
      </w:pPr>
      <w:r w:rsidRPr="0093745E">
        <w:rPr>
          <w:rFonts w:ascii="Times New Roman" w:hAnsi="Times New Roman" w:cs="Times New Roman"/>
          <w:sz w:val="24"/>
          <w:szCs w:val="24"/>
          <w:shd w:val="clear" w:color="auto" w:fill="FFFFFF"/>
          <w:lang w:val="en-ZA"/>
        </w:rPr>
        <w:t>15. Tredoux, C. G., Nunez, D. T.,</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Oxtoby</w:t>
      </w:r>
      <w:proofErr w:type="spellEnd"/>
      <w:r w:rsidRPr="0093745E">
        <w:rPr>
          <w:rFonts w:ascii="Times New Roman" w:hAnsi="Times New Roman" w:cs="Times New Roman"/>
          <w:sz w:val="24"/>
          <w:szCs w:val="24"/>
          <w:shd w:val="clear" w:color="auto" w:fill="FFFFFF"/>
          <w:lang w:val="en-ZA"/>
        </w:rPr>
        <w:t>, O., &amp;</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Prag</w:t>
      </w:r>
      <w:proofErr w:type="spellEnd"/>
      <w:r w:rsidRPr="0093745E">
        <w:rPr>
          <w:rFonts w:ascii="Times New Roman" w:hAnsi="Times New Roman" w:cs="Times New Roman"/>
          <w:sz w:val="24"/>
          <w:szCs w:val="24"/>
          <w:shd w:val="clear" w:color="auto" w:fill="FFFFFF"/>
          <w:lang w:val="en-ZA"/>
        </w:rPr>
        <w:t>, B. An evaluation of ID: an</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eigenface</w:t>
      </w:r>
      <w:proofErr w:type="spellEnd"/>
      <w:r w:rsidRPr="0093745E">
        <w:rPr>
          <w:rStyle w:val="apple-converted-space"/>
          <w:rFonts w:ascii="Times New Roman" w:hAnsi="Times New Roman" w:cs="Times New Roman"/>
          <w:sz w:val="24"/>
          <w:szCs w:val="24"/>
          <w:shd w:val="clear" w:color="auto" w:fill="FFFFFF"/>
          <w:lang w:val="en-ZA"/>
        </w:rPr>
        <w:t> </w:t>
      </w:r>
      <w:r w:rsidRPr="0093745E">
        <w:rPr>
          <w:rFonts w:ascii="Times New Roman" w:hAnsi="Times New Roman" w:cs="Times New Roman"/>
          <w:sz w:val="24"/>
          <w:szCs w:val="24"/>
          <w:shd w:val="clear" w:color="auto" w:fill="FFFFFF"/>
          <w:lang w:val="en-ZA"/>
        </w:rPr>
        <w:t>based construction system.</w:t>
      </w:r>
      <w:r w:rsidRPr="0093745E">
        <w:rPr>
          <w:rStyle w:val="apple-converted-space"/>
          <w:rFonts w:ascii="Times New Roman" w:hAnsi="Times New Roman" w:cs="Times New Roman"/>
          <w:sz w:val="24"/>
          <w:szCs w:val="24"/>
          <w:shd w:val="clear" w:color="auto" w:fill="FFFFFF"/>
          <w:lang w:val="en-ZA"/>
        </w:rPr>
        <w:t> </w:t>
      </w:r>
      <w:proofErr w:type="gramStart"/>
      <w:r w:rsidRPr="0093745E">
        <w:rPr>
          <w:rFonts w:ascii="Times New Roman" w:hAnsi="Times New Roman" w:cs="Times New Roman"/>
          <w:i/>
          <w:iCs/>
          <w:sz w:val="24"/>
          <w:szCs w:val="24"/>
          <w:shd w:val="clear" w:color="auto" w:fill="FFFFFF"/>
          <w:lang w:val="en-ZA"/>
        </w:rPr>
        <w:t>South African Comp. J.</w:t>
      </w:r>
      <w:r w:rsidRPr="0093745E">
        <w:rPr>
          <w:rFonts w:ascii="Times New Roman" w:hAnsi="Times New Roman" w:cs="Times New Roman"/>
          <w:sz w:val="24"/>
          <w:szCs w:val="24"/>
          <w:shd w:val="clear" w:color="auto" w:fill="FFFFFF"/>
          <w:lang w:val="en-ZA"/>
        </w:rPr>
        <w:t xml:space="preserve"> </w:t>
      </w:r>
      <w:r w:rsidRPr="0093745E">
        <w:rPr>
          <w:rFonts w:ascii="Times New Roman" w:hAnsi="Times New Roman" w:cs="Times New Roman"/>
          <w:b/>
          <w:sz w:val="24"/>
          <w:szCs w:val="24"/>
          <w:shd w:val="clear" w:color="auto" w:fill="FFFFFF"/>
          <w:lang w:val="en-ZA"/>
        </w:rPr>
        <w:t>37</w:t>
      </w:r>
      <w:r w:rsidRPr="0093745E">
        <w:rPr>
          <w:rFonts w:ascii="Times New Roman" w:hAnsi="Times New Roman" w:cs="Times New Roman"/>
          <w:sz w:val="24"/>
          <w:szCs w:val="24"/>
          <w:shd w:val="clear" w:color="auto" w:fill="FFFFFF"/>
          <w:lang w:val="en-ZA"/>
        </w:rPr>
        <w:t>, 90-96 (2007).</w:t>
      </w:r>
      <w:proofErr w:type="gramEnd"/>
    </w:p>
    <w:p w:rsidR="003D3401" w:rsidRPr="00A27E28" w:rsidRDefault="003D3401" w:rsidP="00252F67">
      <w:pPr>
        <w:spacing w:after="0" w:line="240" w:lineRule="auto"/>
        <w:rPr>
          <w:rFonts w:ascii="Times New Roman" w:hAnsi="Times New Roman" w:cs="Times New Roman"/>
          <w:sz w:val="24"/>
          <w:szCs w:val="24"/>
          <w:shd w:val="clear" w:color="auto" w:fill="FFFFFF"/>
          <w:lang w:val="en-ZA"/>
        </w:rPr>
      </w:pPr>
    </w:p>
    <w:p w:rsidR="008B2670" w:rsidRPr="00A27E28" w:rsidRDefault="008B2670" w:rsidP="008B2670">
      <w:pPr>
        <w:spacing w:after="0" w:line="240" w:lineRule="auto"/>
        <w:rPr>
          <w:rFonts w:ascii="Times New Roman" w:hAnsi="Times New Roman" w:cs="Times New Roman"/>
          <w:sz w:val="24"/>
          <w:szCs w:val="24"/>
        </w:rPr>
      </w:pPr>
      <w:r w:rsidRPr="00A27E28">
        <w:rPr>
          <w:rFonts w:ascii="Times New Roman" w:hAnsi="Times New Roman" w:cs="Times New Roman"/>
          <w:sz w:val="24"/>
          <w:szCs w:val="24"/>
        </w:rPr>
        <w:t>1</w:t>
      </w:r>
      <w:r>
        <w:rPr>
          <w:rFonts w:ascii="Times New Roman" w:hAnsi="Times New Roman" w:cs="Times New Roman"/>
          <w:sz w:val="24"/>
          <w:szCs w:val="24"/>
        </w:rPr>
        <w:t>6</w:t>
      </w:r>
      <w:r w:rsidRPr="00A27E28">
        <w:rPr>
          <w:rFonts w:ascii="Times New Roman" w:hAnsi="Times New Roman" w:cs="Times New Roman"/>
          <w:sz w:val="24"/>
          <w:szCs w:val="24"/>
        </w:rPr>
        <w:t xml:space="preserve">. Davies, G. M. &amp; Valentine, T. Facial composites: forensic utility and psychological research. In: </w:t>
      </w:r>
      <w:r w:rsidRPr="00A27E28">
        <w:rPr>
          <w:rFonts w:ascii="Times New Roman" w:hAnsi="Times New Roman" w:cs="Times New Roman"/>
          <w:i/>
          <w:sz w:val="24"/>
          <w:szCs w:val="24"/>
        </w:rPr>
        <w:t>Handbook of Eyewitness Psychology,</w:t>
      </w:r>
      <w:r w:rsidRPr="00A27E28">
        <w:rPr>
          <w:rFonts w:ascii="Times New Roman" w:hAnsi="Times New Roman" w:cs="Times New Roman"/>
          <w:sz w:val="24"/>
          <w:szCs w:val="24"/>
        </w:rPr>
        <w:t xml:space="preserve"> </w:t>
      </w:r>
      <w:r w:rsidRPr="00A27E28">
        <w:rPr>
          <w:rFonts w:ascii="Times New Roman" w:hAnsi="Times New Roman" w:cs="Times New Roman"/>
          <w:i/>
          <w:sz w:val="24"/>
          <w:szCs w:val="24"/>
        </w:rPr>
        <w:t xml:space="preserve">Volume </w:t>
      </w:r>
      <w:r w:rsidRPr="00A27E28">
        <w:rPr>
          <w:rFonts w:ascii="Times New Roman" w:hAnsi="Times New Roman" w:cs="Times New Roman"/>
          <w:b/>
          <w:i/>
          <w:sz w:val="24"/>
          <w:szCs w:val="24"/>
        </w:rPr>
        <w:t>2</w:t>
      </w:r>
      <w:r w:rsidRPr="00A27E28">
        <w:rPr>
          <w:rFonts w:ascii="Times New Roman" w:hAnsi="Times New Roman" w:cs="Times New Roman"/>
          <w:i/>
          <w:sz w:val="24"/>
          <w:szCs w:val="24"/>
        </w:rPr>
        <w:t>, Memory for people</w:t>
      </w:r>
      <w:r w:rsidRPr="00A27E28">
        <w:rPr>
          <w:rFonts w:ascii="Times New Roman" w:hAnsi="Times New Roman" w:cs="Times New Roman"/>
          <w:sz w:val="24"/>
          <w:szCs w:val="24"/>
        </w:rPr>
        <w:t>,</w:t>
      </w:r>
      <w:r w:rsidRPr="00A27E28">
        <w:rPr>
          <w:rFonts w:ascii="Times New Roman" w:hAnsi="Times New Roman" w:cs="Times New Roman"/>
          <w:i/>
          <w:sz w:val="24"/>
          <w:szCs w:val="24"/>
        </w:rPr>
        <w:t xml:space="preserve"> </w:t>
      </w:r>
      <w:r w:rsidRPr="00A27E28">
        <w:rPr>
          <w:rFonts w:ascii="Times New Roman" w:hAnsi="Times New Roman" w:cs="Times New Roman"/>
          <w:sz w:val="24"/>
          <w:szCs w:val="24"/>
        </w:rPr>
        <w:t xml:space="preserve">Lindsay, R. C. L., Ross, D. F., Read, J. D., &amp; </w:t>
      </w:r>
      <w:proofErr w:type="spellStart"/>
      <w:r w:rsidRPr="00A27E28">
        <w:rPr>
          <w:rFonts w:ascii="Times New Roman" w:hAnsi="Times New Roman" w:cs="Times New Roman"/>
          <w:sz w:val="24"/>
          <w:szCs w:val="24"/>
        </w:rPr>
        <w:t>Toglia</w:t>
      </w:r>
      <w:proofErr w:type="spellEnd"/>
      <w:r w:rsidRPr="00A27E28">
        <w:rPr>
          <w:rFonts w:ascii="Times New Roman" w:hAnsi="Times New Roman" w:cs="Times New Roman"/>
          <w:sz w:val="24"/>
          <w:szCs w:val="24"/>
        </w:rPr>
        <w:t>, M. P. eds., Mahwah: LEA, 59-83 (2007).</w:t>
      </w:r>
    </w:p>
    <w:p w:rsidR="008B2670" w:rsidRPr="00A27E28" w:rsidRDefault="008B2670" w:rsidP="008B2670">
      <w:pPr>
        <w:spacing w:after="0" w:line="240" w:lineRule="auto"/>
        <w:rPr>
          <w:rFonts w:ascii="Times New Roman" w:hAnsi="Times New Roman" w:cs="Times New Roman"/>
          <w:sz w:val="24"/>
          <w:szCs w:val="24"/>
        </w:rPr>
      </w:pPr>
    </w:p>
    <w:p w:rsidR="008B2670" w:rsidRDefault="008B2670" w:rsidP="008B2670">
      <w:pPr>
        <w:autoSpaceDE w:val="0"/>
        <w:autoSpaceDN w:val="0"/>
        <w:adjustRightInd w:val="0"/>
        <w:spacing w:after="0" w:line="240" w:lineRule="auto"/>
        <w:rPr>
          <w:rFonts w:ascii="Times New Roman" w:eastAsia="OptimaLTStd-Bold" w:hAnsi="Times New Roman" w:cs="Times New Roman"/>
          <w:bCs/>
          <w:sz w:val="24"/>
          <w:szCs w:val="24"/>
        </w:rPr>
      </w:pPr>
      <w:r>
        <w:rPr>
          <w:rFonts w:ascii="Times New Roman" w:eastAsia="OptimaLTStd-Bold" w:hAnsi="Times New Roman" w:cs="Times New Roman"/>
          <w:bCs/>
          <w:sz w:val="24"/>
          <w:szCs w:val="24"/>
        </w:rPr>
        <w:t>17</w:t>
      </w:r>
      <w:r w:rsidRPr="00A27E28">
        <w:rPr>
          <w:rFonts w:ascii="Times New Roman" w:eastAsia="OptimaLTStd-Bold" w:hAnsi="Times New Roman" w:cs="Times New Roman"/>
          <w:bCs/>
          <w:sz w:val="24"/>
          <w:szCs w:val="24"/>
        </w:rPr>
        <w:t xml:space="preserve">. Frowd, C. Facial composites and techniques to improve recognisability. In: </w:t>
      </w:r>
      <w:r w:rsidRPr="00A27E28">
        <w:rPr>
          <w:rFonts w:ascii="Times New Roman" w:eastAsia="OptimaLTStd-Bold" w:hAnsi="Times New Roman" w:cs="Times New Roman"/>
          <w:bCs/>
          <w:i/>
          <w:sz w:val="24"/>
          <w:szCs w:val="24"/>
        </w:rPr>
        <w:t xml:space="preserve">Forensic Facial Identification: Theory and Practice of Identification from Eyewitnesses, Composites and CCTV. </w:t>
      </w:r>
      <w:r w:rsidRPr="00A27E28">
        <w:rPr>
          <w:rFonts w:ascii="Times New Roman" w:eastAsia="OptimaLTStd-Bold" w:hAnsi="Times New Roman" w:cs="Times New Roman"/>
          <w:bCs/>
          <w:sz w:val="24"/>
          <w:szCs w:val="24"/>
        </w:rPr>
        <w:t>Valentine, T., &amp; Davis, J. P., eds., Chichester: Wiley-Blackwell, 43-70 (in press).</w:t>
      </w:r>
    </w:p>
    <w:p w:rsidR="008B2670" w:rsidRPr="00A27E28" w:rsidRDefault="008B2670" w:rsidP="008B2670">
      <w:pPr>
        <w:autoSpaceDE w:val="0"/>
        <w:autoSpaceDN w:val="0"/>
        <w:adjustRightInd w:val="0"/>
        <w:spacing w:after="0" w:line="240" w:lineRule="auto"/>
        <w:rPr>
          <w:rFonts w:ascii="Times New Roman" w:eastAsia="OptimaLTStd-Bold" w:hAnsi="Times New Roman" w:cs="Times New Roman"/>
          <w:bCs/>
          <w:sz w:val="24"/>
          <w:szCs w:val="24"/>
        </w:rPr>
      </w:pPr>
    </w:p>
    <w:p w:rsidR="003D3401" w:rsidRPr="00A27E28" w:rsidRDefault="0093745E" w:rsidP="00252F67">
      <w:pPr>
        <w:spacing w:after="0" w:line="240" w:lineRule="auto"/>
        <w:jc w:val="both"/>
        <w:rPr>
          <w:rFonts w:ascii="Times New Roman" w:hAnsi="Times New Roman" w:cs="Times New Roman"/>
          <w:sz w:val="24"/>
          <w:szCs w:val="24"/>
        </w:rPr>
      </w:pPr>
      <w:r w:rsidRPr="0093745E">
        <w:rPr>
          <w:rFonts w:ascii="Times New Roman" w:hAnsi="Times New Roman" w:cs="Times New Roman"/>
          <w:sz w:val="24"/>
          <w:szCs w:val="24"/>
        </w:rPr>
        <w:t>1</w:t>
      </w:r>
      <w:r w:rsidR="007C25DE">
        <w:rPr>
          <w:rFonts w:ascii="Times New Roman" w:hAnsi="Times New Roman" w:cs="Times New Roman"/>
          <w:sz w:val="24"/>
          <w:szCs w:val="24"/>
        </w:rPr>
        <w:t>8</w:t>
      </w:r>
      <w:r w:rsidRPr="0093745E">
        <w:rPr>
          <w:rFonts w:ascii="Times New Roman" w:hAnsi="Times New Roman" w:cs="Times New Roman"/>
          <w:sz w:val="24"/>
          <w:szCs w:val="24"/>
        </w:rPr>
        <w:t xml:space="preserve">. Tanaka, J. W., &amp; Farah, M. J. Parts and wholes in face recognition. </w:t>
      </w:r>
      <w:r w:rsidRPr="0093745E">
        <w:rPr>
          <w:rFonts w:ascii="Times New Roman" w:hAnsi="Times New Roman" w:cs="Times New Roman"/>
          <w:i/>
          <w:iCs/>
          <w:sz w:val="24"/>
          <w:szCs w:val="24"/>
        </w:rPr>
        <w:t>Qty J. of Exp. Psych.</w:t>
      </w:r>
      <w:r w:rsidRPr="0093745E">
        <w:rPr>
          <w:rFonts w:ascii="Times New Roman" w:hAnsi="Times New Roman" w:cs="Times New Roman"/>
          <w:iCs/>
          <w:sz w:val="24"/>
          <w:szCs w:val="24"/>
        </w:rPr>
        <w:t xml:space="preserve"> </w:t>
      </w:r>
      <w:r w:rsidRPr="0093745E">
        <w:rPr>
          <w:rFonts w:ascii="Times New Roman" w:hAnsi="Times New Roman" w:cs="Times New Roman"/>
          <w:b/>
          <w:iCs/>
          <w:sz w:val="24"/>
          <w:szCs w:val="24"/>
        </w:rPr>
        <w:t>46A</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225–245, </w:t>
      </w:r>
      <w:r w:rsidRPr="0093745E">
        <w:rPr>
          <w:rStyle w:val="Strong"/>
          <w:rFonts w:ascii="Times New Roman" w:hAnsi="Times New Roman" w:cs="Times New Roman"/>
          <w:b w:val="0"/>
          <w:sz w:val="24"/>
          <w:szCs w:val="24"/>
        </w:rPr>
        <w:t>doi</w:t>
      </w:r>
      <w:proofErr w:type="gramStart"/>
      <w:r w:rsidRPr="0093745E">
        <w:rPr>
          <w:rStyle w:val="Strong"/>
          <w:rFonts w:ascii="Times New Roman" w:hAnsi="Times New Roman" w:cs="Times New Roman"/>
          <w:b w:val="0"/>
          <w:sz w:val="24"/>
          <w:szCs w:val="24"/>
        </w:rPr>
        <w:t>:</w:t>
      </w:r>
      <w:r w:rsidRPr="0093745E">
        <w:rPr>
          <w:rFonts w:ascii="Times New Roman" w:hAnsi="Times New Roman" w:cs="Times New Roman"/>
          <w:sz w:val="24"/>
          <w:szCs w:val="24"/>
        </w:rPr>
        <w:t>10.1080</w:t>
      </w:r>
      <w:proofErr w:type="gramEnd"/>
      <w:r w:rsidRPr="0093745E">
        <w:rPr>
          <w:rFonts w:ascii="Times New Roman" w:hAnsi="Times New Roman" w:cs="Times New Roman"/>
          <w:sz w:val="24"/>
          <w:szCs w:val="24"/>
        </w:rPr>
        <w:t>/14640749308401045 (1993).</w:t>
      </w:r>
    </w:p>
    <w:p w:rsidR="003D3401" w:rsidRPr="00A27E28" w:rsidRDefault="003D3401" w:rsidP="00252F67">
      <w:pPr>
        <w:spacing w:after="0" w:line="240" w:lineRule="auto"/>
        <w:jc w:val="both"/>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hAnsi="Times New Roman" w:cs="Times New Roman"/>
          <w:sz w:val="24"/>
          <w:szCs w:val="24"/>
        </w:rPr>
      </w:pPr>
      <w:r w:rsidRPr="0093745E">
        <w:rPr>
          <w:rFonts w:ascii="Times New Roman" w:hAnsi="Times New Roman" w:cs="Times New Roman"/>
          <w:sz w:val="24"/>
          <w:szCs w:val="24"/>
        </w:rPr>
        <w:t>1</w:t>
      </w:r>
      <w:r w:rsidR="007C25DE">
        <w:rPr>
          <w:rFonts w:ascii="Times New Roman" w:hAnsi="Times New Roman" w:cs="Times New Roman"/>
          <w:sz w:val="24"/>
          <w:szCs w:val="24"/>
        </w:rPr>
        <w:t>9</w:t>
      </w:r>
      <w:r w:rsidRPr="0093745E">
        <w:rPr>
          <w:rFonts w:ascii="Times New Roman" w:hAnsi="Times New Roman" w:cs="Times New Roman"/>
          <w:sz w:val="24"/>
          <w:szCs w:val="24"/>
        </w:rPr>
        <w:t xml:space="preserve">. Tanaka, J. W., &amp; </w:t>
      </w:r>
      <w:proofErr w:type="spellStart"/>
      <w:r w:rsidRPr="0093745E">
        <w:rPr>
          <w:rFonts w:ascii="Times New Roman" w:hAnsi="Times New Roman" w:cs="Times New Roman"/>
          <w:sz w:val="24"/>
          <w:szCs w:val="24"/>
        </w:rPr>
        <w:t>Sengco</w:t>
      </w:r>
      <w:proofErr w:type="spellEnd"/>
      <w:r w:rsidRPr="0093745E">
        <w:rPr>
          <w:rFonts w:ascii="Times New Roman" w:hAnsi="Times New Roman" w:cs="Times New Roman"/>
          <w:sz w:val="24"/>
          <w:szCs w:val="24"/>
        </w:rPr>
        <w:t xml:space="preserve">, J. A. Features and their configuration in face recognition. </w:t>
      </w:r>
      <w:proofErr w:type="gramStart"/>
      <w:r w:rsidRPr="0093745E">
        <w:rPr>
          <w:rFonts w:ascii="Times New Roman" w:hAnsi="Times New Roman" w:cs="Times New Roman"/>
          <w:i/>
          <w:iCs/>
          <w:sz w:val="24"/>
          <w:szCs w:val="24"/>
        </w:rPr>
        <w:t>Mem.</w:t>
      </w:r>
      <w:proofErr w:type="gramEnd"/>
      <w:r w:rsidRPr="0093745E">
        <w:rPr>
          <w:rFonts w:ascii="Times New Roman" w:hAnsi="Times New Roman" w:cs="Times New Roman"/>
          <w:i/>
          <w:iCs/>
          <w:sz w:val="24"/>
          <w:szCs w:val="24"/>
        </w:rPr>
        <w:t xml:space="preserve">  </w:t>
      </w:r>
      <w:proofErr w:type="spellStart"/>
      <w:proofErr w:type="gramStart"/>
      <w:r w:rsidRPr="0093745E">
        <w:rPr>
          <w:rFonts w:ascii="Times New Roman" w:hAnsi="Times New Roman" w:cs="Times New Roman"/>
          <w:i/>
          <w:iCs/>
          <w:sz w:val="24"/>
          <w:szCs w:val="24"/>
        </w:rPr>
        <w:t>Cogn</w:t>
      </w:r>
      <w:proofErr w:type="spellEnd"/>
      <w:r w:rsidRPr="0093745E">
        <w:rPr>
          <w:rFonts w:ascii="Times New Roman" w:hAnsi="Times New Roman" w:cs="Times New Roman"/>
          <w:i/>
          <w:iCs/>
          <w:sz w:val="24"/>
          <w:szCs w:val="24"/>
        </w:rPr>
        <w:t>.</w:t>
      </w:r>
      <w:proofErr w:type="gramEnd"/>
      <w:r w:rsidRPr="0093745E">
        <w:rPr>
          <w:rFonts w:ascii="Times New Roman" w:hAnsi="Times New Roman" w:cs="Times New Roman"/>
          <w:b/>
          <w:iCs/>
          <w:sz w:val="24"/>
          <w:szCs w:val="24"/>
        </w:rPr>
        <w:t xml:space="preserve"> 25</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583–592, </w:t>
      </w:r>
      <w:r w:rsidRPr="0093745E">
        <w:rPr>
          <w:rFonts w:ascii="Times New Roman" w:eastAsia="Times New Roman" w:hAnsi="Times New Roman" w:cs="Times New Roman"/>
          <w:bCs/>
          <w:sz w:val="24"/>
          <w:szCs w:val="24"/>
        </w:rPr>
        <w:t>doi</w:t>
      </w:r>
      <w:proofErr w:type="gramStart"/>
      <w:r w:rsidRPr="0093745E">
        <w:rPr>
          <w:rFonts w:ascii="Times New Roman" w:eastAsia="Times New Roman" w:hAnsi="Times New Roman" w:cs="Times New Roman"/>
          <w:b/>
          <w:bCs/>
          <w:sz w:val="24"/>
          <w:szCs w:val="24"/>
        </w:rPr>
        <w:t>:</w:t>
      </w:r>
      <w:r w:rsidRPr="0093745E">
        <w:rPr>
          <w:rFonts w:ascii="Times New Roman" w:eastAsia="Times New Roman" w:hAnsi="Times New Roman" w:cs="Times New Roman"/>
          <w:sz w:val="24"/>
          <w:szCs w:val="24"/>
        </w:rPr>
        <w:t>10.3758</w:t>
      </w:r>
      <w:proofErr w:type="gramEnd"/>
      <w:r w:rsidRPr="0093745E">
        <w:rPr>
          <w:rFonts w:ascii="Times New Roman" w:eastAsia="Times New Roman" w:hAnsi="Times New Roman" w:cs="Times New Roman"/>
          <w:sz w:val="24"/>
          <w:szCs w:val="24"/>
        </w:rPr>
        <w:t xml:space="preserve">/BF03211301 </w:t>
      </w:r>
      <w:r w:rsidRPr="0093745E">
        <w:rPr>
          <w:rFonts w:ascii="Times New Roman" w:hAnsi="Times New Roman" w:cs="Times New Roman"/>
          <w:sz w:val="24"/>
          <w:szCs w:val="24"/>
        </w:rPr>
        <w:t>(1997).</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7C25DE" w:rsidP="00252F67">
      <w:pPr>
        <w:pStyle w:val="NormalWeb"/>
        <w:spacing w:before="0" w:beforeAutospacing="0" w:after="0" w:afterAutospacing="0"/>
      </w:pPr>
      <w:r>
        <w:t>20</w:t>
      </w:r>
      <w:r w:rsidR="0093745E" w:rsidRPr="0093745E">
        <w:t xml:space="preserve">. de </w:t>
      </w:r>
      <w:proofErr w:type="spellStart"/>
      <w:r w:rsidR="0093745E" w:rsidRPr="0093745E">
        <w:t>Heering</w:t>
      </w:r>
      <w:proofErr w:type="spellEnd"/>
      <w:r w:rsidR="0093745E" w:rsidRPr="0093745E">
        <w:t xml:space="preserve">, A., </w:t>
      </w:r>
      <w:proofErr w:type="spellStart"/>
      <w:r w:rsidR="0093745E" w:rsidRPr="0093745E">
        <w:t>Houthuys</w:t>
      </w:r>
      <w:proofErr w:type="spellEnd"/>
      <w:r w:rsidR="0093745E" w:rsidRPr="0093745E">
        <w:t xml:space="preserve">, S., &amp; Rossion, B. Holistic face processing is mature at 4- years of age: Evidence from the composite face effect. </w:t>
      </w:r>
      <w:r w:rsidR="0093745E" w:rsidRPr="0093745E">
        <w:rPr>
          <w:i/>
          <w:iCs/>
        </w:rPr>
        <w:t>J. of Exp. Child Psych.</w:t>
      </w:r>
      <w:r w:rsidR="0093745E" w:rsidRPr="0093745E">
        <w:rPr>
          <w:iCs/>
        </w:rPr>
        <w:t xml:space="preserve"> </w:t>
      </w:r>
      <w:r w:rsidR="0093745E" w:rsidRPr="0093745E">
        <w:rPr>
          <w:b/>
          <w:iCs/>
        </w:rPr>
        <w:t>96</w:t>
      </w:r>
      <w:r w:rsidR="0093745E" w:rsidRPr="0093745E">
        <w:t xml:space="preserve">, 57–70, </w:t>
      </w:r>
      <w:proofErr w:type="spellStart"/>
      <w:r w:rsidR="0093745E" w:rsidRPr="0093745E">
        <w:rPr>
          <w:rFonts w:eastAsia="Arial Unicode MS"/>
          <w:shd w:val="clear" w:color="auto" w:fill="FFFFFF"/>
        </w:rPr>
        <w:t>doi</w:t>
      </w:r>
      <w:proofErr w:type="spellEnd"/>
      <w:r w:rsidR="0093745E" w:rsidRPr="0093745E">
        <w:rPr>
          <w:rFonts w:eastAsia="Arial Unicode MS"/>
          <w:shd w:val="clear" w:color="auto" w:fill="FFFFFF"/>
        </w:rPr>
        <w:t xml:space="preserve">: 10.1016/j.jecp.2006.07.001 </w:t>
      </w:r>
      <w:r w:rsidR="0093745E" w:rsidRPr="0093745E">
        <w:t>(2007).</w:t>
      </w:r>
    </w:p>
    <w:p w:rsidR="003D3401" w:rsidRPr="00A27E28" w:rsidRDefault="003D3401" w:rsidP="00252F67">
      <w:pPr>
        <w:pStyle w:val="NormalWeb"/>
        <w:spacing w:before="0" w:beforeAutospacing="0" w:after="0" w:afterAutospacing="0"/>
        <w:rPr>
          <w:rFonts w:eastAsia="Arial Unicode MS"/>
          <w:shd w:val="clear" w:color="auto" w:fill="FFFFFF"/>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21. Schooler, J. W. Verbalization produces a transfer inappropriate processing shift. </w:t>
      </w:r>
      <w:r w:rsidRPr="0093745E">
        <w:rPr>
          <w:rFonts w:ascii="Times New Roman" w:eastAsia="NewCenturySchlbkLTStd-It" w:hAnsi="Times New Roman" w:cs="Times New Roman"/>
          <w:i/>
          <w:iCs/>
          <w:sz w:val="24"/>
          <w:szCs w:val="24"/>
        </w:rPr>
        <w:t xml:space="preserve">App. Cog. </w:t>
      </w:r>
      <w:proofErr w:type="gramStart"/>
      <w:r w:rsidRPr="0093745E">
        <w:rPr>
          <w:rFonts w:ascii="Times New Roman" w:eastAsia="NewCenturySchlbkLTStd-It" w:hAnsi="Times New Roman" w:cs="Times New Roman"/>
          <w:i/>
          <w:iCs/>
          <w:sz w:val="24"/>
          <w:szCs w:val="24"/>
        </w:rPr>
        <w:t>Psych.</w:t>
      </w:r>
      <w:r w:rsidRPr="0093745E">
        <w:rPr>
          <w:rFonts w:ascii="Times New Roman" w:eastAsia="NewCenturySchlbkLTStd-Roman" w:hAnsi="Times New Roman" w:cs="Times New Roman"/>
          <w:sz w:val="24"/>
          <w:szCs w:val="24"/>
        </w:rPr>
        <w:t xml:space="preserve"> </w:t>
      </w:r>
      <w:r w:rsidRPr="0093745E">
        <w:rPr>
          <w:rFonts w:ascii="Times New Roman" w:eastAsia="NewCenturySchlbkLTStd-It" w:hAnsi="Times New Roman" w:cs="Times New Roman"/>
          <w:b/>
          <w:iCs/>
          <w:sz w:val="24"/>
          <w:szCs w:val="24"/>
        </w:rPr>
        <w:t>16</w:t>
      </w:r>
      <w:r w:rsidRPr="0093745E">
        <w:rPr>
          <w:rFonts w:ascii="Times New Roman" w:eastAsia="NewCenturySchlbkLTStd-Roman" w:hAnsi="Times New Roman" w:cs="Times New Roman"/>
          <w:sz w:val="24"/>
          <w:szCs w:val="24"/>
        </w:rPr>
        <w:t>, 989–997, doi:10.1002/acp.930 (2002).</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22. Wells, G. L. Verbal descriptions of faces from memory: Are they diagnostic of identification accuracy? </w:t>
      </w:r>
      <w:r w:rsidRPr="0093745E">
        <w:rPr>
          <w:rFonts w:ascii="Times New Roman" w:eastAsia="NewCenturySchlbkLTStd-It" w:hAnsi="Times New Roman" w:cs="Times New Roman"/>
          <w:i/>
          <w:iCs/>
          <w:sz w:val="24"/>
          <w:szCs w:val="24"/>
        </w:rPr>
        <w:t>J. App. Psych.</w:t>
      </w:r>
      <w:r w:rsidRPr="0093745E">
        <w:rPr>
          <w:rFonts w:ascii="Times New Roman" w:eastAsia="NewCenturySchlbkLTStd-Roman" w:hAnsi="Times New Roman" w:cs="Times New Roman"/>
          <w:sz w:val="24"/>
          <w:szCs w:val="24"/>
        </w:rPr>
        <w:t xml:space="preserve"> </w:t>
      </w:r>
      <w:r w:rsidRPr="0093745E">
        <w:rPr>
          <w:rFonts w:ascii="Times New Roman" w:eastAsia="NewCenturySchlbkLTStd-It" w:hAnsi="Times New Roman" w:cs="Times New Roman"/>
          <w:b/>
          <w:iCs/>
          <w:sz w:val="24"/>
          <w:szCs w:val="24"/>
        </w:rPr>
        <w:t>70</w:t>
      </w:r>
      <w:r w:rsidRPr="0093745E">
        <w:rPr>
          <w:rFonts w:ascii="Times New Roman" w:eastAsia="NewCenturySchlbkLTStd-Roman" w:hAnsi="Times New Roman" w:cs="Times New Roman"/>
          <w:sz w:val="24"/>
          <w:szCs w:val="24"/>
        </w:rPr>
        <w:t>, 619–626, doi:10.1037/0021-9010.70.4.619 (1985).</w:t>
      </w:r>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23. Fisher, R. P., &amp; Geiselman, R. E. </w:t>
      </w:r>
      <w:r w:rsidRPr="0093745E">
        <w:rPr>
          <w:rFonts w:ascii="Times New Roman" w:eastAsia="NewCenturySchlbkLTStd-It" w:hAnsi="Times New Roman" w:cs="Times New Roman"/>
          <w:i/>
          <w:iCs/>
          <w:sz w:val="24"/>
          <w:szCs w:val="24"/>
        </w:rPr>
        <w:t>Memory: enhancing techniques for investigative interviewing: the cognitive interview</w:t>
      </w:r>
      <w:r w:rsidRPr="0093745E">
        <w:rPr>
          <w:rFonts w:ascii="Times New Roman" w:eastAsia="NewCenturySchlbkLTStd-Roman" w:hAnsi="Times New Roman" w:cs="Times New Roman"/>
          <w:sz w:val="24"/>
          <w:szCs w:val="24"/>
        </w:rPr>
        <w:t>. Springfield, IL: Charles C. Thomas (1992).</w:t>
      </w:r>
    </w:p>
    <w:p w:rsidR="003D3401" w:rsidRPr="00A27E28" w:rsidRDefault="003D3401" w:rsidP="00252F67">
      <w:pPr>
        <w:autoSpaceDE w:val="0"/>
        <w:autoSpaceDN w:val="0"/>
        <w:adjustRightInd w:val="0"/>
        <w:spacing w:after="0" w:line="240" w:lineRule="auto"/>
        <w:rPr>
          <w:rFonts w:ascii="Times New Roman" w:eastAsia="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24. Memon, A., Meissner, C. A., &amp; Fraser, J. The Cognitive Interview: A meta-analytic review and study space analysis of the past 25 years.</w:t>
      </w:r>
      <w:r w:rsidRPr="0093745E">
        <w:rPr>
          <w:rStyle w:val="apple-converted-space"/>
          <w:rFonts w:ascii="Times New Roman" w:hAnsi="Times New Roman" w:cs="Times New Roman"/>
          <w:sz w:val="24"/>
          <w:szCs w:val="24"/>
        </w:rPr>
        <w:t> </w:t>
      </w:r>
      <w:proofErr w:type="spellStart"/>
      <w:proofErr w:type="gramStart"/>
      <w:r w:rsidRPr="0093745E">
        <w:rPr>
          <w:rStyle w:val="Emphasis"/>
          <w:rFonts w:ascii="Times New Roman" w:hAnsi="Times New Roman" w:cs="Times New Roman"/>
          <w:sz w:val="24"/>
          <w:szCs w:val="24"/>
        </w:rPr>
        <w:t>Psy</w:t>
      </w:r>
      <w:proofErr w:type="spellEnd"/>
      <w:r w:rsidRPr="0093745E">
        <w:rPr>
          <w:rStyle w:val="Emphasis"/>
          <w:rFonts w:ascii="Times New Roman" w:hAnsi="Times New Roman" w:cs="Times New Roman"/>
          <w:sz w:val="24"/>
          <w:szCs w:val="24"/>
        </w:rPr>
        <w:t>.</w:t>
      </w:r>
      <w:proofErr w:type="gramEnd"/>
      <w:r w:rsidRPr="0093745E">
        <w:rPr>
          <w:rStyle w:val="Emphasis"/>
          <w:rFonts w:ascii="Times New Roman" w:hAnsi="Times New Roman" w:cs="Times New Roman"/>
          <w:sz w:val="24"/>
          <w:szCs w:val="24"/>
        </w:rPr>
        <w:t xml:space="preserve"> Public Policy, Law</w:t>
      </w:r>
      <w:r w:rsidRPr="0093745E">
        <w:rPr>
          <w:rStyle w:val="Emphasis"/>
          <w:rFonts w:ascii="Times New Roman" w:hAnsi="Times New Roman" w:cs="Times New Roman"/>
          <w:i w:val="0"/>
          <w:sz w:val="24"/>
          <w:szCs w:val="24"/>
        </w:rPr>
        <w:t xml:space="preserve">. </w:t>
      </w:r>
      <w:proofErr w:type="gramStart"/>
      <w:r w:rsidRPr="0093745E">
        <w:rPr>
          <w:rFonts w:ascii="Times New Roman" w:hAnsi="Times New Roman" w:cs="Times New Roman"/>
          <w:b/>
          <w:sz w:val="24"/>
          <w:szCs w:val="24"/>
        </w:rPr>
        <w:t>16</w:t>
      </w:r>
      <w:r w:rsidRPr="0093745E">
        <w:rPr>
          <w:rFonts w:ascii="Times New Roman" w:hAnsi="Times New Roman" w:cs="Times New Roman"/>
          <w:sz w:val="24"/>
          <w:szCs w:val="24"/>
        </w:rPr>
        <w:t>, 340–372, doi.org/10.1037/a0020518 (2010).</w:t>
      </w:r>
      <w:proofErr w:type="gramEnd"/>
    </w:p>
    <w:p w:rsidR="003D3401" w:rsidRPr="00A27E28" w:rsidRDefault="003D3401" w:rsidP="00252F67">
      <w:pPr>
        <w:pStyle w:val="NormalWeb"/>
        <w:spacing w:before="0" w:beforeAutospacing="0" w:after="0" w:afterAutospacing="0"/>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25. Davis, J. P., Sulley, L. Solomon, C., Gibson, S. A comparison of individual and morphed facial composites created using different systems. In: </w:t>
      </w:r>
      <w:r w:rsidR="004E7106">
        <w:rPr>
          <w:rStyle w:val="Emphasis"/>
          <w:rFonts w:ascii="Times New Roman" w:hAnsi="Times New Roman" w:cs="Times New Roman"/>
          <w:sz w:val="24"/>
          <w:szCs w:val="24"/>
        </w:rPr>
        <w:t xml:space="preserve">2010 IEEE International Conference on Emerging Security Technologies, </w:t>
      </w:r>
      <w:r w:rsidRPr="0093745E">
        <w:rPr>
          <w:rFonts w:ascii="Times New Roman" w:hAnsi="Times New Roman" w:cs="Times New Roman"/>
          <w:sz w:val="24"/>
          <w:szCs w:val="24"/>
        </w:rPr>
        <w:t xml:space="preserve">Howells, G., </w:t>
      </w:r>
      <w:proofErr w:type="spellStart"/>
      <w:r w:rsidRPr="0093745E">
        <w:rPr>
          <w:rFonts w:ascii="Times New Roman" w:hAnsi="Times New Roman" w:cs="Times New Roman"/>
          <w:sz w:val="24"/>
          <w:szCs w:val="24"/>
        </w:rPr>
        <w:t>Sirlantzis</w:t>
      </w:r>
      <w:proofErr w:type="spellEnd"/>
      <w:r w:rsidRPr="0093745E">
        <w:rPr>
          <w:rFonts w:ascii="Times New Roman" w:hAnsi="Times New Roman" w:cs="Times New Roman"/>
          <w:sz w:val="24"/>
          <w:szCs w:val="24"/>
        </w:rPr>
        <w:t xml:space="preserve">, K., </w:t>
      </w:r>
      <w:proofErr w:type="spellStart"/>
      <w:r w:rsidRPr="0093745E">
        <w:rPr>
          <w:rFonts w:ascii="Times New Roman" w:hAnsi="Times New Roman" w:cs="Times New Roman"/>
          <w:sz w:val="24"/>
          <w:szCs w:val="24"/>
        </w:rPr>
        <w:t>Stoica</w:t>
      </w:r>
      <w:proofErr w:type="spellEnd"/>
      <w:r w:rsidRPr="0093745E">
        <w:rPr>
          <w:rFonts w:ascii="Times New Roman" w:hAnsi="Times New Roman" w:cs="Times New Roman"/>
          <w:sz w:val="24"/>
          <w:szCs w:val="24"/>
        </w:rPr>
        <w:t xml:space="preserve">, A., </w:t>
      </w:r>
      <w:proofErr w:type="spellStart"/>
      <w:r w:rsidRPr="0093745E">
        <w:rPr>
          <w:rFonts w:ascii="Times New Roman" w:hAnsi="Times New Roman" w:cs="Times New Roman"/>
          <w:sz w:val="24"/>
          <w:szCs w:val="24"/>
        </w:rPr>
        <w:t>Huntsberger</w:t>
      </w:r>
      <w:proofErr w:type="spellEnd"/>
      <w:r w:rsidRPr="0093745E">
        <w:rPr>
          <w:rFonts w:ascii="Times New Roman" w:hAnsi="Times New Roman" w:cs="Times New Roman"/>
          <w:sz w:val="24"/>
          <w:szCs w:val="24"/>
        </w:rPr>
        <w:t xml:space="preserve">, T., &amp; </w:t>
      </w:r>
      <w:proofErr w:type="spellStart"/>
      <w:r w:rsidRPr="0093745E">
        <w:rPr>
          <w:rFonts w:ascii="Times New Roman" w:hAnsi="Times New Roman" w:cs="Times New Roman"/>
          <w:sz w:val="24"/>
          <w:szCs w:val="24"/>
        </w:rPr>
        <w:t>Arslan</w:t>
      </w:r>
      <w:proofErr w:type="spellEnd"/>
      <w:r w:rsidRPr="0093745E">
        <w:rPr>
          <w:rFonts w:ascii="Times New Roman" w:hAnsi="Times New Roman" w:cs="Times New Roman"/>
          <w:sz w:val="24"/>
          <w:szCs w:val="24"/>
        </w:rPr>
        <w:t>, A.T., eds., Canterbury: IEEE Computer Society, 56-60 (2010).</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26. Frowd, C. D., Carson, D., Ness, H., Richardson, J., Morrison, L., </w:t>
      </w:r>
      <w:proofErr w:type="spellStart"/>
      <w:r w:rsidRPr="0093745E">
        <w:rPr>
          <w:rFonts w:ascii="Times New Roman" w:hAnsi="Times New Roman" w:cs="Times New Roman"/>
          <w:sz w:val="24"/>
          <w:szCs w:val="24"/>
        </w:rPr>
        <w:t>Mclanaghan</w:t>
      </w:r>
      <w:proofErr w:type="spellEnd"/>
      <w:r w:rsidRPr="0093745E">
        <w:rPr>
          <w:rFonts w:ascii="Times New Roman" w:hAnsi="Times New Roman" w:cs="Times New Roman"/>
          <w:sz w:val="24"/>
          <w:szCs w:val="24"/>
        </w:rPr>
        <w:t>, S.,</w:t>
      </w:r>
    </w:p>
    <w:p w:rsidR="003D3401" w:rsidRPr="00A27E28" w:rsidRDefault="0093745E" w:rsidP="00252F67">
      <w:pPr>
        <w:pStyle w:val="NormalWeb"/>
        <w:spacing w:before="0" w:beforeAutospacing="0" w:after="0" w:afterAutospacing="0"/>
      </w:pPr>
      <w:r w:rsidRPr="0093745E">
        <w:t xml:space="preserve">Hancock, P. </w:t>
      </w:r>
      <w:proofErr w:type="gramStart"/>
      <w:r w:rsidRPr="0093745E">
        <w:t>A forensically valid comparison of facial composite systems.</w:t>
      </w:r>
      <w:proofErr w:type="gramEnd"/>
      <w:r w:rsidRPr="0093745E">
        <w:t xml:space="preserve"> </w:t>
      </w:r>
      <w:r w:rsidR="004E7106">
        <w:rPr>
          <w:i/>
          <w:iCs/>
        </w:rPr>
        <w:t>Psych. Crime. Law</w:t>
      </w:r>
      <w:r w:rsidRPr="0093745E">
        <w:t xml:space="preserve">, </w:t>
      </w:r>
      <w:r w:rsidRPr="0093745E">
        <w:rPr>
          <w:b/>
        </w:rPr>
        <w:t>11</w:t>
      </w:r>
      <w:r w:rsidRPr="0093745E">
        <w:t xml:space="preserve">, 33–52, </w:t>
      </w:r>
      <w:r w:rsidR="004E7106">
        <w:rPr>
          <w:rStyle w:val="Strong"/>
          <w:b w:val="0"/>
        </w:rPr>
        <w:t>doi</w:t>
      </w:r>
      <w:proofErr w:type="gramStart"/>
      <w:r w:rsidR="004E7106">
        <w:rPr>
          <w:rStyle w:val="Strong"/>
          <w:b w:val="0"/>
        </w:rPr>
        <w:t>:</w:t>
      </w:r>
      <w:r w:rsidRPr="0093745E">
        <w:t>10.1080</w:t>
      </w:r>
      <w:proofErr w:type="gramEnd"/>
      <w:r w:rsidRPr="0093745E">
        <w:t>/10683160310001634313 (2005).</w:t>
      </w:r>
    </w:p>
    <w:p w:rsidR="003D3401" w:rsidRPr="00A27E28" w:rsidRDefault="003D3401" w:rsidP="00252F67">
      <w:pPr>
        <w:pStyle w:val="NormalWeb"/>
        <w:spacing w:before="0" w:beforeAutospacing="0" w:after="0" w:afterAutospacing="0"/>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27. Frowd, C.D., </w:t>
      </w:r>
      <w:r w:rsidRPr="0093745E">
        <w:rPr>
          <w:rFonts w:ascii="Times New Roman" w:hAnsi="Times New Roman" w:cs="Times New Roman"/>
          <w:i/>
          <w:sz w:val="24"/>
          <w:szCs w:val="24"/>
        </w:rPr>
        <w:t>et al.</w:t>
      </w:r>
      <w:r w:rsidRPr="0093745E">
        <w:rPr>
          <w:rFonts w:ascii="Times New Roman" w:hAnsi="Times New Roman" w:cs="Times New Roman"/>
          <w:sz w:val="24"/>
          <w:szCs w:val="24"/>
        </w:rPr>
        <w:t xml:space="preserve"> Giving crime the '</w:t>
      </w:r>
      <w:proofErr w:type="spellStart"/>
      <w:r w:rsidRPr="0093745E">
        <w:rPr>
          <w:rFonts w:ascii="Times New Roman" w:hAnsi="Times New Roman" w:cs="Times New Roman"/>
          <w:sz w:val="24"/>
          <w:szCs w:val="24"/>
        </w:rPr>
        <w:t>evo</w:t>
      </w:r>
      <w:proofErr w:type="spellEnd"/>
      <w:r w:rsidRPr="0093745E">
        <w:rPr>
          <w:rFonts w:ascii="Times New Roman" w:hAnsi="Times New Roman" w:cs="Times New Roman"/>
          <w:sz w:val="24"/>
          <w:szCs w:val="24"/>
        </w:rPr>
        <w:t xml:space="preserve">': catching criminals using </w:t>
      </w:r>
      <w:proofErr w:type="spellStart"/>
      <w:r w:rsidRPr="0093745E">
        <w:rPr>
          <w:rFonts w:ascii="Times New Roman" w:hAnsi="Times New Roman" w:cs="Times New Roman"/>
          <w:sz w:val="24"/>
          <w:szCs w:val="24"/>
        </w:rPr>
        <w:t>EvoFIT</w:t>
      </w:r>
      <w:proofErr w:type="spellEnd"/>
      <w:r w:rsidRPr="0093745E">
        <w:rPr>
          <w:rFonts w:ascii="Times New Roman" w:hAnsi="Times New Roman" w:cs="Times New Roman"/>
          <w:sz w:val="24"/>
          <w:szCs w:val="24"/>
        </w:rPr>
        <w:t xml:space="preserve"> facial composites. In: </w:t>
      </w:r>
      <w:r w:rsidR="004E7106">
        <w:rPr>
          <w:rStyle w:val="Emphasis"/>
          <w:rFonts w:ascii="Times New Roman" w:hAnsi="Times New Roman" w:cs="Times New Roman"/>
          <w:sz w:val="24"/>
          <w:szCs w:val="24"/>
        </w:rPr>
        <w:t>2010 IEEE International Conference on Emerging Security Technologies</w:t>
      </w:r>
      <w:r w:rsidRPr="0093745E">
        <w:rPr>
          <w:rFonts w:ascii="Times New Roman" w:hAnsi="Times New Roman" w:cs="Times New Roman"/>
          <w:sz w:val="24"/>
          <w:szCs w:val="24"/>
        </w:rPr>
        <w:t xml:space="preserve">, Howells, G., </w:t>
      </w:r>
      <w:proofErr w:type="spellStart"/>
      <w:r w:rsidRPr="0093745E">
        <w:rPr>
          <w:rFonts w:ascii="Times New Roman" w:hAnsi="Times New Roman" w:cs="Times New Roman"/>
          <w:sz w:val="24"/>
          <w:szCs w:val="24"/>
        </w:rPr>
        <w:t>Sirlantzis</w:t>
      </w:r>
      <w:proofErr w:type="spellEnd"/>
      <w:r w:rsidRPr="0093745E">
        <w:rPr>
          <w:rFonts w:ascii="Times New Roman" w:hAnsi="Times New Roman" w:cs="Times New Roman"/>
          <w:sz w:val="24"/>
          <w:szCs w:val="24"/>
        </w:rPr>
        <w:t xml:space="preserve">, K., </w:t>
      </w:r>
      <w:proofErr w:type="spellStart"/>
      <w:r w:rsidRPr="0093745E">
        <w:rPr>
          <w:rFonts w:ascii="Times New Roman" w:hAnsi="Times New Roman" w:cs="Times New Roman"/>
          <w:sz w:val="24"/>
          <w:szCs w:val="24"/>
        </w:rPr>
        <w:t>Stoica</w:t>
      </w:r>
      <w:proofErr w:type="spellEnd"/>
      <w:r w:rsidRPr="0093745E">
        <w:rPr>
          <w:rFonts w:ascii="Times New Roman" w:hAnsi="Times New Roman" w:cs="Times New Roman"/>
          <w:sz w:val="24"/>
          <w:szCs w:val="24"/>
        </w:rPr>
        <w:t xml:space="preserve">, A., </w:t>
      </w:r>
      <w:proofErr w:type="spellStart"/>
      <w:r w:rsidRPr="0093745E">
        <w:rPr>
          <w:rFonts w:ascii="Times New Roman" w:hAnsi="Times New Roman" w:cs="Times New Roman"/>
          <w:sz w:val="24"/>
          <w:szCs w:val="24"/>
        </w:rPr>
        <w:t>Huntsberger</w:t>
      </w:r>
      <w:proofErr w:type="spellEnd"/>
      <w:r w:rsidRPr="0093745E">
        <w:rPr>
          <w:rFonts w:ascii="Times New Roman" w:hAnsi="Times New Roman" w:cs="Times New Roman"/>
          <w:sz w:val="24"/>
          <w:szCs w:val="24"/>
        </w:rPr>
        <w:t xml:space="preserve">, T., &amp; </w:t>
      </w:r>
      <w:proofErr w:type="spellStart"/>
      <w:r w:rsidRPr="0093745E">
        <w:rPr>
          <w:rFonts w:ascii="Times New Roman" w:hAnsi="Times New Roman" w:cs="Times New Roman"/>
          <w:sz w:val="24"/>
          <w:szCs w:val="24"/>
        </w:rPr>
        <w:t>Arslan</w:t>
      </w:r>
      <w:proofErr w:type="spellEnd"/>
      <w:r w:rsidRPr="0093745E">
        <w:rPr>
          <w:rFonts w:ascii="Times New Roman" w:hAnsi="Times New Roman" w:cs="Times New Roman"/>
          <w:sz w:val="24"/>
          <w:szCs w:val="24"/>
        </w:rPr>
        <w:t>, A.T., eds., Canterbury: IEEE Computer Society, 36-43 (2010).</w:t>
      </w:r>
    </w:p>
    <w:p w:rsidR="003D3401" w:rsidRPr="00A27E28" w:rsidRDefault="003D3401" w:rsidP="00252F67">
      <w:pPr>
        <w:pStyle w:val="NormalWeb"/>
        <w:spacing w:before="0" w:beforeAutospacing="0" w:after="0" w:afterAutospacing="0"/>
      </w:pPr>
    </w:p>
    <w:p w:rsidR="003D3401" w:rsidRPr="00A27E28" w:rsidRDefault="0093745E" w:rsidP="00252F67">
      <w:pPr>
        <w:pStyle w:val="NormalWeb"/>
        <w:spacing w:before="0" w:beforeAutospacing="0" w:after="0" w:afterAutospacing="0"/>
      </w:pPr>
      <w:r w:rsidRPr="0093745E">
        <w:t xml:space="preserve">28. Solomon, C. J., Gibson, S. J., &amp; </w:t>
      </w:r>
      <w:proofErr w:type="spellStart"/>
      <w:r w:rsidRPr="0093745E">
        <w:t>Maylin</w:t>
      </w:r>
      <w:proofErr w:type="spellEnd"/>
      <w:r w:rsidRPr="0093745E">
        <w:t xml:space="preserve">, M. EFIT-V: Evolutionary algorithms and computer composites. In: </w:t>
      </w:r>
      <w:r w:rsidR="004E7106" w:rsidRPr="004E7106">
        <w:rPr>
          <w:i/>
        </w:rPr>
        <w:t>Craniofacial Identification</w:t>
      </w:r>
      <w:r w:rsidRPr="0093745E">
        <w:t xml:space="preserve">. Wilkinson, C., &amp; </w:t>
      </w:r>
      <w:proofErr w:type="spellStart"/>
      <w:r w:rsidRPr="0093745E">
        <w:t>Rynn</w:t>
      </w:r>
      <w:proofErr w:type="spellEnd"/>
      <w:r w:rsidRPr="0093745E">
        <w:t>, C., eds., Cambridge: Cambridge University Press, 24-41 (2012).</w:t>
      </w:r>
    </w:p>
    <w:p w:rsidR="003D3401" w:rsidRPr="00A27E28" w:rsidRDefault="003D3401" w:rsidP="00252F67">
      <w:pPr>
        <w:pStyle w:val="NormalWeb"/>
        <w:spacing w:before="0" w:beforeAutospacing="0" w:after="0" w:afterAutospacing="0"/>
      </w:pPr>
    </w:p>
    <w:p w:rsidR="003D3401" w:rsidRPr="00A27E28" w:rsidRDefault="0093745E" w:rsidP="00252F67">
      <w:pPr>
        <w:pStyle w:val="NormalWeb"/>
        <w:shd w:val="clear" w:color="auto" w:fill="FFFFFF"/>
        <w:spacing w:before="0" w:beforeAutospacing="0" w:after="0" w:afterAutospacing="0"/>
        <w:rPr>
          <w:shd w:val="clear" w:color="auto" w:fill="FFFFFF"/>
        </w:rPr>
      </w:pPr>
      <w:r w:rsidRPr="0093745E">
        <w:rPr>
          <w:rStyle w:val="Emphasis"/>
          <w:bCs/>
          <w:i w:val="0"/>
          <w:iCs w:val="0"/>
          <w:shd w:val="clear" w:color="auto" w:fill="FFFFFF"/>
        </w:rPr>
        <w:t>2</w:t>
      </w:r>
      <w:r w:rsidRPr="0093745E">
        <w:rPr>
          <w:rStyle w:val="Emphasis"/>
          <w:bCs/>
          <w:i w:val="0"/>
          <w:shd w:val="clear" w:color="auto" w:fill="FFFFFF"/>
        </w:rPr>
        <w:t>9.</w:t>
      </w:r>
      <w:r w:rsidRPr="0093745E">
        <w:rPr>
          <w:rStyle w:val="Emphasis"/>
          <w:bCs/>
          <w:i w:val="0"/>
          <w:iCs w:val="0"/>
          <w:shd w:val="clear" w:color="auto" w:fill="FFFFFF"/>
        </w:rPr>
        <w:t xml:space="preserve"> Gawrylowicz</w:t>
      </w:r>
      <w:r w:rsidRPr="0093745E">
        <w:rPr>
          <w:shd w:val="clear" w:color="auto" w:fill="FFFFFF"/>
        </w:rPr>
        <w:t>,</w:t>
      </w:r>
      <w:r w:rsidRPr="0093745E">
        <w:rPr>
          <w:rStyle w:val="apple-converted-space"/>
          <w:shd w:val="clear" w:color="auto" w:fill="FFFFFF"/>
        </w:rPr>
        <w:t> </w:t>
      </w:r>
      <w:r w:rsidRPr="0093745E">
        <w:rPr>
          <w:rStyle w:val="Emphasis"/>
          <w:bCs/>
          <w:i w:val="0"/>
          <w:iCs w:val="0"/>
          <w:shd w:val="clear" w:color="auto" w:fill="FFFFFF"/>
        </w:rPr>
        <w:t>J</w:t>
      </w:r>
      <w:r w:rsidRPr="0093745E">
        <w:rPr>
          <w:shd w:val="clear" w:color="auto" w:fill="FFFFFF"/>
        </w:rPr>
        <w:t xml:space="preserve">., Gabbert, F., Carson, D., Lindsay, W., &amp; Hancock, P. </w:t>
      </w:r>
      <w:r w:rsidRPr="0093745E">
        <w:rPr>
          <w:rStyle w:val="Strong"/>
          <w:b w:val="0"/>
        </w:rPr>
        <w:t>Holistic versus featural facial composite systems for people with mild intellectual disabilities.</w:t>
      </w:r>
      <w:r w:rsidRPr="0093745E">
        <w:rPr>
          <w:rStyle w:val="apple-converted-space"/>
          <w:rFonts w:eastAsiaTheme="majorEastAsia"/>
        </w:rPr>
        <w:t> </w:t>
      </w:r>
      <w:r w:rsidRPr="0093745E">
        <w:rPr>
          <w:i/>
          <w:shd w:val="clear" w:color="auto" w:fill="FFFFFF"/>
        </w:rPr>
        <w:t xml:space="preserve">App. Cog. </w:t>
      </w:r>
      <w:proofErr w:type="gramStart"/>
      <w:r w:rsidRPr="0093745E">
        <w:rPr>
          <w:i/>
          <w:shd w:val="clear" w:color="auto" w:fill="FFFFFF"/>
        </w:rPr>
        <w:t>Psych.</w:t>
      </w:r>
      <w:r w:rsidRPr="0093745E">
        <w:rPr>
          <w:b/>
          <w:shd w:val="clear" w:color="auto" w:fill="FFFFFF"/>
        </w:rPr>
        <w:t xml:space="preserve"> 26</w:t>
      </w:r>
      <w:r w:rsidRPr="0093745E">
        <w:rPr>
          <w:shd w:val="clear" w:color="auto" w:fill="FFFFFF"/>
        </w:rPr>
        <w:t>, 716</w:t>
      </w:r>
      <w:r w:rsidRPr="0093745E">
        <w:t>–</w:t>
      </w:r>
      <w:r w:rsidRPr="0093745E">
        <w:rPr>
          <w:shd w:val="clear" w:color="auto" w:fill="FFFFFF"/>
        </w:rPr>
        <w:t>720, doi:</w:t>
      </w:r>
      <w:r w:rsidRPr="0093745E">
        <w:t>10.1002/acp.2850 (2012</w:t>
      </w:r>
      <w:r w:rsidRPr="0093745E">
        <w:rPr>
          <w:b/>
        </w:rPr>
        <w:t>).</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30. Association of Chief Police Officers (ACPO). </w:t>
      </w:r>
      <w:proofErr w:type="gramStart"/>
      <w:r>
        <w:rPr>
          <w:rFonts w:ascii="Times New Roman" w:hAnsi="Times New Roman" w:cs="Times New Roman"/>
          <w:i/>
          <w:sz w:val="24"/>
          <w:szCs w:val="24"/>
        </w:rPr>
        <w:t>Facial Identification Guidance</w:t>
      </w:r>
      <w:r>
        <w:rPr>
          <w:rFonts w:ascii="Times New Roman" w:hAnsi="Times New Roman" w:cs="Times New Roman"/>
          <w:sz w:val="24"/>
          <w:szCs w:val="24"/>
        </w:rPr>
        <w:t>, Downloaded 3 January 2013 from http://www.acpo.police.uk/documents/crime/2009/200911CRIFIG01.pdf (2009).</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Davis, J. P., Maigut, A. C., Jolliffe, D., Solomon, C. J., &amp; Gibson, S. J. </w:t>
      </w:r>
      <w:r>
        <w:rPr>
          <w:rFonts w:ascii="Times New Roman" w:eastAsiaTheme="minorHAnsi" w:hAnsi="Times New Roman" w:cs="Times New Roman"/>
          <w:sz w:val="24"/>
          <w:szCs w:val="24"/>
          <w:lang w:eastAsia="en-US"/>
        </w:rPr>
        <w:t>Holistic facial composite construction and subsequent video lineup identification outcomes: Comparing adults and children (</w:t>
      </w:r>
      <w:r>
        <w:rPr>
          <w:rFonts w:ascii="Times New Roman" w:hAnsi="Times New Roman" w:cs="Times New Roman"/>
          <w:sz w:val="24"/>
          <w:szCs w:val="24"/>
        </w:rPr>
        <w:t>in preparation).</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 Valentine, T., &amp; Davis, J.P. Forensic facial identification: A practical best guide to best practice. </w:t>
      </w:r>
      <w:r>
        <w:rPr>
          <w:rFonts w:ascii="Times New Roman" w:eastAsia="OptimaLTStd-Bold" w:hAnsi="Times New Roman" w:cs="Times New Roman"/>
          <w:bCs/>
          <w:sz w:val="24"/>
          <w:szCs w:val="24"/>
        </w:rPr>
        <w:t xml:space="preserve">In: </w:t>
      </w:r>
      <w:r>
        <w:rPr>
          <w:rFonts w:ascii="Times New Roman" w:eastAsia="OptimaLTStd-Bold" w:hAnsi="Times New Roman" w:cs="Times New Roman"/>
          <w:bCs/>
          <w:i/>
          <w:sz w:val="24"/>
          <w:szCs w:val="24"/>
        </w:rPr>
        <w:t>Forensic Facial Identification: Theory and Practice of Identification from Eyewitnesses, Composites and CCTV</w:t>
      </w:r>
      <w:r>
        <w:rPr>
          <w:rFonts w:ascii="Times New Roman" w:hAnsi="Times New Roman" w:cs="Times New Roman"/>
          <w:sz w:val="24"/>
          <w:szCs w:val="24"/>
        </w:rPr>
        <w:t>. Valentine, T., &amp; Davis, J. P., eds., Chichester: Wiley-Blackwell (in press).</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33. Lindsay, R. C. L., &amp; Wells, G. L. Improving eyewitness identification from lineups: Simultaneous versus sequential lineup presentations. </w:t>
      </w:r>
      <w:r w:rsidRPr="0093745E">
        <w:rPr>
          <w:rFonts w:ascii="Times New Roman" w:hAnsi="Times New Roman" w:cs="Times New Roman"/>
          <w:i/>
          <w:sz w:val="24"/>
          <w:szCs w:val="24"/>
        </w:rPr>
        <w:t>J. App. Psych.</w:t>
      </w:r>
      <w:r w:rsidRPr="0093745E">
        <w:rPr>
          <w:rFonts w:ascii="Times New Roman" w:hAnsi="Times New Roman" w:cs="Times New Roman"/>
          <w:sz w:val="24"/>
          <w:szCs w:val="24"/>
        </w:rPr>
        <w:t xml:space="preserve"> </w:t>
      </w:r>
      <w:r w:rsidRPr="0093745E">
        <w:rPr>
          <w:rFonts w:ascii="Times New Roman" w:hAnsi="Times New Roman" w:cs="Times New Roman"/>
          <w:b/>
          <w:sz w:val="24"/>
          <w:szCs w:val="24"/>
        </w:rPr>
        <w:t>70</w:t>
      </w:r>
      <w:r w:rsidRPr="0093745E">
        <w:rPr>
          <w:rFonts w:ascii="Times New Roman" w:hAnsi="Times New Roman" w:cs="Times New Roman"/>
          <w:sz w:val="24"/>
          <w:szCs w:val="24"/>
        </w:rPr>
        <w:t xml:space="preserve">, 556-564, </w:t>
      </w:r>
      <w:proofErr w:type="spellStart"/>
      <w:r w:rsidRPr="0093745E">
        <w:rPr>
          <w:rFonts w:ascii="Times New Roman" w:hAnsi="Times New Roman" w:cs="Times New Roman"/>
          <w:sz w:val="24"/>
          <w:szCs w:val="24"/>
        </w:rPr>
        <w:t>doi</w:t>
      </w:r>
      <w:proofErr w:type="spellEnd"/>
      <w:r w:rsidRPr="0093745E">
        <w:rPr>
          <w:rFonts w:ascii="Times New Roman" w:hAnsi="Times New Roman" w:cs="Times New Roman"/>
          <w:sz w:val="24"/>
          <w:szCs w:val="24"/>
        </w:rPr>
        <w:t>: http://dx.doi.org/10.1037/0021-9010.70.3.556 (1985).</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bdr w:val="none" w:sz="0" w:space="0" w:color="auto" w:frame="1"/>
          <w:shd w:val="clear" w:color="auto" w:fill="FFFFFF"/>
        </w:rPr>
      </w:pPr>
      <w:r w:rsidRPr="0093745E">
        <w:rPr>
          <w:rFonts w:ascii="Times New Roman" w:hAnsi="Times New Roman" w:cs="Times New Roman"/>
          <w:sz w:val="24"/>
          <w:szCs w:val="24"/>
          <w:bdr w:val="none" w:sz="0" w:space="0" w:color="auto" w:frame="1"/>
          <w:shd w:val="clear" w:color="auto" w:fill="FFFFFF"/>
        </w:rPr>
        <w:lastRenderedPageBreak/>
        <w:t xml:space="preserve">34. Steblay, N. K., Dysart, J. E., &amp; Wells, G. L. </w:t>
      </w:r>
      <w:r w:rsidRPr="0093745E">
        <w:rPr>
          <w:rFonts w:ascii="Times New Roman" w:hAnsi="Times New Roman" w:cs="Times New Roman"/>
          <w:sz w:val="24"/>
          <w:szCs w:val="24"/>
          <w:bdr w:val="none" w:sz="0" w:space="0" w:color="auto" w:frame="1"/>
        </w:rPr>
        <w:t>Seventy-two tests of the</w:t>
      </w:r>
      <w:r w:rsidRPr="0093745E">
        <w:rPr>
          <w:rFonts w:ascii="Times New Roman" w:hAnsi="Times New Roman" w:cs="Times New Roman"/>
          <w:sz w:val="24"/>
          <w:szCs w:val="24"/>
        </w:rPr>
        <w:t> </w:t>
      </w:r>
      <w:r w:rsidRPr="0093745E">
        <w:rPr>
          <w:rFonts w:ascii="Times New Roman" w:hAnsi="Times New Roman" w:cs="Times New Roman"/>
          <w:bCs/>
          <w:sz w:val="24"/>
          <w:szCs w:val="24"/>
        </w:rPr>
        <w:t>sequential</w:t>
      </w:r>
      <w:r w:rsidRPr="0093745E">
        <w:rPr>
          <w:rFonts w:ascii="Times New Roman" w:hAnsi="Times New Roman" w:cs="Times New Roman"/>
          <w:sz w:val="24"/>
          <w:szCs w:val="24"/>
        </w:rPr>
        <w:t> </w:t>
      </w:r>
      <w:r w:rsidRPr="0093745E">
        <w:rPr>
          <w:rFonts w:ascii="Times New Roman" w:hAnsi="Times New Roman" w:cs="Times New Roman"/>
          <w:sz w:val="24"/>
          <w:szCs w:val="24"/>
          <w:bdr w:val="none" w:sz="0" w:space="0" w:color="auto" w:frame="1"/>
        </w:rPr>
        <w:t>lineup superiority effect:</w:t>
      </w:r>
      <w:r w:rsidRPr="0093745E">
        <w:rPr>
          <w:rFonts w:ascii="Times New Roman" w:hAnsi="Times New Roman" w:cs="Times New Roman"/>
          <w:sz w:val="24"/>
          <w:szCs w:val="24"/>
        </w:rPr>
        <w:t> </w:t>
      </w:r>
      <w:r w:rsidRPr="0093745E">
        <w:rPr>
          <w:rFonts w:ascii="Times New Roman" w:hAnsi="Times New Roman" w:cs="Times New Roman"/>
          <w:sz w:val="24"/>
          <w:szCs w:val="24"/>
          <w:bdr w:val="none" w:sz="0" w:space="0" w:color="auto" w:frame="1"/>
        </w:rPr>
        <w:t xml:space="preserve">A meta-analysis and policy discussion. </w:t>
      </w:r>
      <w:r w:rsidRPr="0093745E">
        <w:rPr>
          <w:rFonts w:ascii="Times New Roman" w:hAnsi="Times New Roman" w:cs="Times New Roman"/>
          <w:i/>
          <w:sz w:val="24"/>
          <w:szCs w:val="24"/>
          <w:bdr w:val="none" w:sz="0" w:space="0" w:color="auto" w:frame="1"/>
          <w:shd w:val="clear" w:color="auto" w:fill="FFFFFF"/>
        </w:rPr>
        <w:t>Psych. Public Policy, Law</w:t>
      </w:r>
      <w:r w:rsidRPr="0093745E">
        <w:rPr>
          <w:rFonts w:ascii="Times New Roman" w:hAnsi="Times New Roman" w:cs="Times New Roman"/>
          <w:sz w:val="24"/>
          <w:szCs w:val="24"/>
          <w:bdr w:val="none" w:sz="0" w:space="0" w:color="auto" w:frame="1"/>
          <w:shd w:val="clear" w:color="auto" w:fill="FFFFFF"/>
        </w:rPr>
        <w:t xml:space="preserve">. </w:t>
      </w:r>
      <w:proofErr w:type="gramStart"/>
      <w:r w:rsidRPr="0093745E">
        <w:rPr>
          <w:rFonts w:ascii="Times New Roman" w:hAnsi="Times New Roman" w:cs="Times New Roman"/>
          <w:b/>
          <w:sz w:val="24"/>
          <w:szCs w:val="24"/>
          <w:bdr w:val="none" w:sz="0" w:space="0" w:color="auto" w:frame="1"/>
          <w:shd w:val="clear" w:color="auto" w:fill="FFFFFF"/>
        </w:rPr>
        <w:t>17</w:t>
      </w:r>
      <w:r w:rsidRPr="0093745E">
        <w:rPr>
          <w:rFonts w:ascii="Times New Roman" w:hAnsi="Times New Roman" w:cs="Times New Roman"/>
          <w:sz w:val="24"/>
          <w:szCs w:val="24"/>
          <w:bdr w:val="none" w:sz="0" w:space="0" w:color="auto" w:frame="1"/>
          <w:shd w:val="clear" w:color="auto" w:fill="FFFFFF"/>
        </w:rPr>
        <w:t xml:space="preserve">, 99-139, </w:t>
      </w:r>
      <w:r w:rsidRPr="0093745E">
        <w:rPr>
          <w:rFonts w:ascii="Times New Roman" w:hAnsi="Times New Roman" w:cs="Times New Roman"/>
          <w:sz w:val="24"/>
          <w:szCs w:val="24"/>
        </w:rPr>
        <w:t>doi.org/10.1037/a0021650</w:t>
      </w:r>
      <w:r w:rsidRPr="0093745E">
        <w:rPr>
          <w:rFonts w:ascii="Times New Roman" w:hAnsi="Times New Roman" w:cs="Times New Roman"/>
          <w:sz w:val="24"/>
          <w:szCs w:val="24"/>
          <w:bdr w:val="none" w:sz="0" w:space="0" w:color="auto" w:frame="1"/>
          <w:shd w:val="clear" w:color="auto" w:fill="FFFFFF"/>
        </w:rPr>
        <w:t xml:space="preserve"> (2011).</w:t>
      </w:r>
      <w:proofErr w:type="gramEnd"/>
    </w:p>
    <w:p w:rsidR="003D3401" w:rsidRPr="00A27E28" w:rsidRDefault="003D3401" w:rsidP="00252F67">
      <w:pPr>
        <w:spacing w:after="0" w:line="240" w:lineRule="auto"/>
        <w:rPr>
          <w:rFonts w:ascii="Times New Roman" w:hAnsi="Times New Roman" w:cs="Times New Roman"/>
          <w:sz w:val="24"/>
          <w:szCs w:val="24"/>
          <w:bdr w:val="none" w:sz="0" w:space="0" w:color="auto" w:frame="1"/>
          <w:shd w:val="clear" w:color="auto" w:fill="FFFFFF"/>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 Clark, S. E., Moreland, M. B., &amp; Rush, R. A. Lineup Composition and Lineup Fairness. </w:t>
      </w:r>
      <w:r>
        <w:rPr>
          <w:rFonts w:ascii="Times New Roman" w:eastAsia="OptimaLTStd-Bold" w:hAnsi="Times New Roman" w:cs="Times New Roman"/>
          <w:bCs/>
          <w:sz w:val="24"/>
          <w:szCs w:val="24"/>
        </w:rPr>
        <w:t xml:space="preserve">In: </w:t>
      </w:r>
      <w:r>
        <w:rPr>
          <w:rFonts w:ascii="Times New Roman" w:eastAsia="OptimaLTStd-Bold" w:hAnsi="Times New Roman" w:cs="Times New Roman"/>
          <w:bCs/>
          <w:i/>
          <w:sz w:val="24"/>
          <w:szCs w:val="24"/>
        </w:rPr>
        <w:t>Forensic Facial Identification: Theory and Practice of Identification from Eyewitnesses, Composites and CCTV</w:t>
      </w:r>
      <w:r>
        <w:rPr>
          <w:rFonts w:ascii="Times New Roman" w:hAnsi="Times New Roman" w:cs="Times New Roman"/>
          <w:sz w:val="24"/>
          <w:szCs w:val="24"/>
        </w:rPr>
        <w:t>. Valentine, T., &amp; Davis, J. P., eds., Chichester: Wiley-Blackwell, 129-157 (in press).</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Gronlund, S., </w:t>
      </w:r>
      <w:proofErr w:type="spellStart"/>
      <w:r>
        <w:rPr>
          <w:rFonts w:ascii="Times New Roman" w:hAnsi="Times New Roman" w:cs="Times New Roman"/>
          <w:sz w:val="24"/>
          <w:szCs w:val="24"/>
        </w:rPr>
        <w:t>Wixted</w:t>
      </w:r>
      <w:proofErr w:type="spellEnd"/>
      <w:r>
        <w:rPr>
          <w:rFonts w:ascii="Times New Roman" w:hAnsi="Times New Roman" w:cs="Times New Roman"/>
          <w:sz w:val="24"/>
          <w:szCs w:val="24"/>
        </w:rPr>
        <w:t xml:space="preserve">, J., &amp; Mickes, L. Evaluating eyewitness identification procedures using ROC analysis. </w:t>
      </w:r>
      <w:proofErr w:type="spellStart"/>
      <w:proofErr w:type="gramStart"/>
      <w:r>
        <w:rPr>
          <w:rFonts w:ascii="Times New Roman" w:hAnsi="Times New Roman" w:cs="Times New Roman"/>
          <w:i/>
          <w:sz w:val="24"/>
          <w:szCs w:val="24"/>
        </w:rPr>
        <w:t>Curr</w:t>
      </w:r>
      <w:proofErr w:type="spellEnd"/>
      <w:r>
        <w:rPr>
          <w:rFonts w:ascii="Times New Roman" w:hAnsi="Times New Roman" w:cs="Times New Roman"/>
          <w:i/>
          <w:sz w:val="24"/>
          <w:szCs w:val="24"/>
        </w:rPr>
        <w:t>.</w:t>
      </w:r>
      <w:proofErr w:type="gramEnd"/>
      <w:r>
        <w:rPr>
          <w:rFonts w:ascii="Times New Roman" w:hAnsi="Times New Roman" w:cs="Times New Roman"/>
          <w:i/>
          <w:sz w:val="24"/>
          <w:szCs w:val="24"/>
        </w:rPr>
        <w:t xml:space="preserve"> Dir. in Psych. Sci.</w:t>
      </w:r>
      <w:r>
        <w:rPr>
          <w:rFonts w:ascii="Times New Roman" w:hAnsi="Times New Roman" w:cs="Times New Roman"/>
          <w:sz w:val="24"/>
          <w:szCs w:val="24"/>
        </w:rPr>
        <w:t xml:space="preserve"> </w:t>
      </w:r>
      <w:r>
        <w:rPr>
          <w:rFonts w:ascii="Times New Roman" w:hAnsi="Times New Roman" w:cs="Times New Roman"/>
          <w:b/>
          <w:sz w:val="24"/>
          <w:szCs w:val="24"/>
        </w:rPr>
        <w:t>23</w:t>
      </w:r>
      <w:r>
        <w:rPr>
          <w:rFonts w:ascii="Times New Roman" w:hAnsi="Times New Roman" w:cs="Times New Roman"/>
          <w:sz w:val="24"/>
          <w:szCs w:val="24"/>
        </w:rPr>
        <w:t>, 3–10,</w:t>
      </w:r>
      <w:r>
        <w:rPr>
          <w:rFonts w:ascii="Times New Roman" w:hAnsi="Times New Roman" w:cs="Times New Roman"/>
          <w:b/>
          <w:bCs/>
          <w:sz w:val="24"/>
          <w:szCs w:val="24"/>
          <w:shd w:val="clear" w:color="auto" w:fill="FFFFFF"/>
        </w:rPr>
        <w:t xml:space="preserve"> </w:t>
      </w:r>
      <w:proofErr w:type="spellStart"/>
      <w:r>
        <w:rPr>
          <w:rFonts w:ascii="Times New Roman" w:hAnsi="Times New Roman" w:cs="Times New Roman"/>
          <w:bCs/>
          <w:sz w:val="24"/>
          <w:szCs w:val="24"/>
          <w:shd w:val="clear" w:color="auto" w:fill="FFFFFF"/>
        </w:rPr>
        <w:t>doi</w:t>
      </w:r>
      <w:proofErr w:type="spellEnd"/>
      <w:r>
        <w:rPr>
          <w:rFonts w:ascii="Times New Roman" w:hAnsi="Times New Roman" w:cs="Times New Roman"/>
          <w:bCs/>
          <w:sz w:val="24"/>
          <w:szCs w:val="24"/>
          <w:shd w:val="clear" w:color="auto" w:fill="FFFFFF"/>
        </w:rPr>
        <w:t>:</w:t>
      </w:r>
      <w:r>
        <w:rPr>
          <w:rStyle w:val="apple-converted-space"/>
          <w:rFonts w:ascii="Times New Roman" w:hAnsi="Times New Roman" w:cs="Times New Roman"/>
          <w:bCs/>
          <w:sz w:val="24"/>
          <w:szCs w:val="24"/>
          <w:shd w:val="clear" w:color="auto" w:fill="FFFFFF"/>
        </w:rPr>
        <w:t> </w:t>
      </w:r>
      <w:r>
        <w:rPr>
          <w:rStyle w:val="slug-doi"/>
          <w:rFonts w:ascii="Times New Roman" w:hAnsi="Times New Roman" w:cs="Times New Roman"/>
          <w:bCs/>
          <w:sz w:val="24"/>
          <w:szCs w:val="24"/>
          <w:bdr w:val="none" w:sz="0" w:space="0" w:color="auto" w:frame="1"/>
          <w:shd w:val="clear" w:color="auto" w:fill="FFFFFF"/>
        </w:rPr>
        <w:t>10.1177/0963721413498891</w:t>
      </w:r>
      <w:r>
        <w:rPr>
          <w:rFonts w:ascii="Times New Roman" w:hAnsi="Times New Roman" w:cs="Times New Roman"/>
          <w:sz w:val="24"/>
          <w:szCs w:val="24"/>
        </w:rPr>
        <w:t xml:space="preserve"> (2014).</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pStyle w:val="NormalWeb"/>
        <w:spacing w:before="0" w:beforeAutospacing="0" w:after="0" w:afterAutospacing="0"/>
        <w:rPr>
          <w:iCs/>
        </w:rPr>
      </w:pPr>
      <w:r>
        <w:t xml:space="preserve">37. Valentine, T, Darling, S., &amp; Memon, A. Do strict rules and moving images increase the reliability of sequential identification procedures? </w:t>
      </w:r>
      <w:r>
        <w:rPr>
          <w:i/>
          <w:iCs/>
        </w:rPr>
        <w:t>App. Cog. Psych.</w:t>
      </w:r>
      <w:r>
        <w:rPr>
          <w:iCs/>
        </w:rPr>
        <w:t xml:space="preserve"> </w:t>
      </w:r>
      <w:r>
        <w:rPr>
          <w:b/>
        </w:rPr>
        <w:t>21</w:t>
      </w:r>
      <w:r>
        <w:t>, 933-949</w:t>
      </w:r>
      <w:r>
        <w:rPr>
          <w:iCs/>
        </w:rPr>
        <w:t xml:space="preserve">, </w:t>
      </w:r>
      <w:proofErr w:type="spellStart"/>
      <w:r>
        <w:rPr>
          <w:shd w:val="clear" w:color="auto" w:fill="FFFFFF"/>
        </w:rPr>
        <w:t>doi</w:t>
      </w:r>
      <w:proofErr w:type="spellEnd"/>
      <w:r>
        <w:rPr>
          <w:shd w:val="clear" w:color="auto" w:fill="FFFFFF"/>
        </w:rPr>
        <w:t>: 10.1002/acp.1306</w:t>
      </w:r>
      <w:r>
        <w:t xml:space="preserve"> (2007).</w:t>
      </w:r>
    </w:p>
    <w:p w:rsidR="003D3401" w:rsidRPr="00A27E28" w:rsidRDefault="003D3401" w:rsidP="00252F67">
      <w:pPr>
        <w:pStyle w:val="NormalWeb"/>
        <w:spacing w:before="0" w:beforeAutospacing="0" w:after="0" w:afterAutospacing="0"/>
        <w:rPr>
          <w:b/>
        </w:rPr>
      </w:pPr>
    </w:p>
    <w:p w:rsidR="003D3401" w:rsidRPr="00A27E28" w:rsidRDefault="004E7106" w:rsidP="00252F67">
      <w:pPr>
        <w:pStyle w:val="NormalWeb"/>
        <w:spacing w:before="0" w:beforeAutospacing="0" w:after="0" w:afterAutospacing="0"/>
      </w:pPr>
      <w:r>
        <w:t xml:space="preserve">38. Wilcock, R., &amp; Kneller, W. </w:t>
      </w:r>
      <w:proofErr w:type="gramStart"/>
      <w:r>
        <w:t>A comparison of presentation methods of video identification parades.</w:t>
      </w:r>
      <w:proofErr w:type="gramEnd"/>
      <w:r>
        <w:t xml:space="preserve"> </w:t>
      </w:r>
      <w:r>
        <w:rPr>
          <w:rStyle w:val="Emphasis"/>
          <w:rFonts w:eastAsiaTheme="majorEastAsia"/>
        </w:rPr>
        <w:t>App. Cog. Psych.</w:t>
      </w:r>
      <w:r w:rsidR="0093745E" w:rsidRPr="0093745E">
        <w:t xml:space="preserve"> </w:t>
      </w:r>
      <w:r w:rsidR="0093745E" w:rsidRPr="0093745E">
        <w:rPr>
          <w:b/>
        </w:rPr>
        <w:t>25</w:t>
      </w:r>
      <w:r w:rsidR="0093745E" w:rsidRPr="0093745E">
        <w:t>, 835-40,</w:t>
      </w:r>
      <w:r w:rsidR="0093745E" w:rsidRPr="0093745E">
        <w:rPr>
          <w:shd w:val="clear" w:color="auto" w:fill="FFFFFF"/>
        </w:rPr>
        <w:t xml:space="preserve"> </w:t>
      </w:r>
      <w:proofErr w:type="spellStart"/>
      <w:r w:rsidR="0093745E" w:rsidRPr="0093745E">
        <w:rPr>
          <w:shd w:val="clear" w:color="auto" w:fill="FFFFFF"/>
        </w:rPr>
        <w:t>doi</w:t>
      </w:r>
      <w:proofErr w:type="spellEnd"/>
      <w:r w:rsidR="0093745E" w:rsidRPr="0093745E">
        <w:rPr>
          <w:shd w:val="clear" w:color="auto" w:fill="FFFFFF"/>
        </w:rPr>
        <w:t>: 10.1002/acp.1754</w:t>
      </w:r>
      <w:r w:rsidR="0093745E" w:rsidRPr="0093745E">
        <w:t xml:space="preserve"> (2011).</w:t>
      </w:r>
    </w:p>
    <w:p w:rsidR="003D3401" w:rsidRPr="00A27E28" w:rsidRDefault="003D3401" w:rsidP="00252F67">
      <w:pPr>
        <w:pStyle w:val="NormalWeb"/>
        <w:spacing w:before="0" w:beforeAutospacing="0" w:after="0" w:afterAutospacing="0"/>
      </w:pPr>
    </w:p>
    <w:p w:rsidR="008B2670" w:rsidRDefault="008B2670" w:rsidP="008B2670">
      <w:pPr>
        <w:spacing w:after="0" w:line="240" w:lineRule="auto"/>
        <w:rPr>
          <w:rFonts w:ascii="Times New Roman" w:hAnsi="Times New Roman" w:cs="Times New Roman"/>
          <w:sz w:val="24"/>
          <w:szCs w:val="24"/>
        </w:rPr>
      </w:pPr>
      <w:r>
        <w:rPr>
          <w:rFonts w:ascii="Times New Roman" w:hAnsi="Times New Roman" w:cs="Times New Roman"/>
          <w:sz w:val="24"/>
          <w:szCs w:val="24"/>
        </w:rPr>
        <w:t>39</w:t>
      </w:r>
      <w:r w:rsidRPr="00A27E28">
        <w:rPr>
          <w:rFonts w:ascii="Times New Roman" w:hAnsi="Times New Roman" w:cs="Times New Roman"/>
          <w:sz w:val="24"/>
          <w:szCs w:val="24"/>
        </w:rPr>
        <w:t xml:space="preserve">. Tredoux, C. G. Statistical inference on measures of lineup fairness. </w:t>
      </w:r>
      <w:proofErr w:type="gramStart"/>
      <w:r w:rsidRPr="00A27E28">
        <w:rPr>
          <w:rFonts w:ascii="Times New Roman" w:hAnsi="Times New Roman" w:cs="Times New Roman"/>
          <w:i/>
          <w:iCs/>
          <w:sz w:val="24"/>
          <w:szCs w:val="24"/>
        </w:rPr>
        <w:t>Law  Hum</w:t>
      </w:r>
      <w:proofErr w:type="gramEnd"/>
      <w:r w:rsidRPr="00A27E28">
        <w:rPr>
          <w:rFonts w:ascii="Times New Roman" w:hAnsi="Times New Roman" w:cs="Times New Roman"/>
          <w:i/>
          <w:iCs/>
          <w:sz w:val="24"/>
          <w:szCs w:val="24"/>
        </w:rPr>
        <w:t xml:space="preserve">. </w:t>
      </w:r>
      <w:proofErr w:type="spellStart"/>
      <w:proofErr w:type="gramStart"/>
      <w:r w:rsidRPr="00A27E28">
        <w:rPr>
          <w:rFonts w:ascii="Times New Roman" w:hAnsi="Times New Roman" w:cs="Times New Roman"/>
          <w:i/>
          <w:iCs/>
          <w:sz w:val="24"/>
          <w:szCs w:val="24"/>
        </w:rPr>
        <w:t>Behav</w:t>
      </w:r>
      <w:proofErr w:type="spellEnd"/>
      <w:r w:rsidRPr="00A27E28">
        <w:rPr>
          <w:rFonts w:ascii="Times New Roman" w:hAnsi="Times New Roman" w:cs="Times New Roman"/>
          <w:i/>
          <w:iCs/>
          <w:sz w:val="24"/>
          <w:szCs w:val="24"/>
        </w:rPr>
        <w:t>.</w:t>
      </w:r>
      <w:proofErr w:type="gramEnd"/>
      <w:r w:rsidRPr="00A27E28">
        <w:rPr>
          <w:rFonts w:ascii="Times New Roman" w:hAnsi="Times New Roman" w:cs="Times New Roman"/>
          <w:iCs/>
          <w:sz w:val="24"/>
          <w:szCs w:val="24"/>
        </w:rPr>
        <w:t xml:space="preserve"> </w:t>
      </w:r>
      <w:r w:rsidRPr="00A27E28">
        <w:rPr>
          <w:rFonts w:ascii="Times New Roman" w:hAnsi="Times New Roman" w:cs="Times New Roman"/>
          <w:b/>
          <w:iCs/>
          <w:sz w:val="24"/>
          <w:szCs w:val="24"/>
        </w:rPr>
        <w:t>22</w:t>
      </w:r>
      <w:r w:rsidRPr="00A27E28">
        <w:rPr>
          <w:rFonts w:ascii="Times New Roman" w:hAnsi="Times New Roman" w:cs="Times New Roman"/>
          <w:sz w:val="24"/>
          <w:szCs w:val="24"/>
        </w:rPr>
        <w:t xml:space="preserve">, 217–237, </w:t>
      </w:r>
      <w:proofErr w:type="spellStart"/>
      <w:r w:rsidRPr="00A27E28">
        <w:rPr>
          <w:rFonts w:ascii="Times New Roman" w:eastAsia="Times New Roman" w:hAnsi="Times New Roman" w:cs="Times New Roman"/>
          <w:bCs/>
          <w:sz w:val="24"/>
          <w:szCs w:val="24"/>
        </w:rPr>
        <w:t>doi</w:t>
      </w:r>
      <w:proofErr w:type="spellEnd"/>
      <w:r w:rsidRPr="00A27E28">
        <w:rPr>
          <w:rFonts w:ascii="Times New Roman" w:eastAsia="Times New Roman" w:hAnsi="Times New Roman" w:cs="Times New Roman"/>
          <w:bCs/>
          <w:sz w:val="24"/>
          <w:szCs w:val="24"/>
        </w:rPr>
        <w:t xml:space="preserve">: </w:t>
      </w:r>
      <w:r w:rsidRPr="00A27E28">
        <w:rPr>
          <w:rFonts w:ascii="Times New Roman" w:eastAsia="Times New Roman" w:hAnsi="Times New Roman" w:cs="Times New Roman"/>
          <w:sz w:val="24"/>
          <w:szCs w:val="24"/>
        </w:rPr>
        <w:t>10.1023/A</w:t>
      </w:r>
      <w:proofErr w:type="gramStart"/>
      <w:r w:rsidRPr="00A27E28">
        <w:rPr>
          <w:rFonts w:ascii="Times New Roman" w:eastAsia="Times New Roman" w:hAnsi="Times New Roman" w:cs="Times New Roman"/>
          <w:sz w:val="24"/>
          <w:szCs w:val="24"/>
        </w:rPr>
        <w:t>:1025746220886</w:t>
      </w:r>
      <w:proofErr w:type="gramEnd"/>
      <w:r w:rsidRPr="00A27E28">
        <w:rPr>
          <w:rFonts w:ascii="Times New Roman" w:eastAsia="Times New Roman" w:hAnsi="Times New Roman" w:cs="Times New Roman"/>
          <w:sz w:val="24"/>
          <w:szCs w:val="24"/>
        </w:rPr>
        <w:t xml:space="preserve"> </w:t>
      </w:r>
      <w:r w:rsidRPr="00A27E28">
        <w:rPr>
          <w:rFonts w:ascii="Times New Roman" w:hAnsi="Times New Roman" w:cs="Times New Roman"/>
          <w:sz w:val="24"/>
          <w:szCs w:val="24"/>
        </w:rPr>
        <w:t>(1998).</w:t>
      </w:r>
    </w:p>
    <w:p w:rsidR="008B2670" w:rsidRPr="00A27E28" w:rsidRDefault="008B2670" w:rsidP="008B2670">
      <w:pPr>
        <w:spacing w:after="0" w:line="240" w:lineRule="auto"/>
        <w:rPr>
          <w:rFonts w:ascii="Times New Roman" w:hAnsi="Times New Roman" w:cs="Times New Roman"/>
          <w:sz w:val="24"/>
          <w:szCs w:val="24"/>
        </w:rPr>
      </w:pPr>
    </w:p>
    <w:p w:rsidR="00DD2B91" w:rsidRDefault="00DD2B91" w:rsidP="00DD2B91">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0</w:t>
      </w:r>
      <w:r w:rsidRPr="0093745E">
        <w:rPr>
          <w:rFonts w:ascii="Times New Roman" w:eastAsia="NewCenturySchlbkLTStd-Roman" w:hAnsi="Times New Roman" w:cs="Times New Roman"/>
          <w:sz w:val="24"/>
          <w:szCs w:val="24"/>
        </w:rPr>
        <w:t>. Malpass, R. S, Tredoux, C., &amp; McQuiston</w:t>
      </w:r>
      <w:r>
        <w:rPr>
          <w:rFonts w:ascii="Times New Roman" w:eastAsia="NewCenturySchlbkLTStd-Roman" w:hAnsi="Times New Roman" w:cs="Times New Roman"/>
          <w:sz w:val="24"/>
          <w:szCs w:val="24"/>
        </w:rPr>
        <w:t>-</w:t>
      </w:r>
      <w:proofErr w:type="spellStart"/>
      <w:r w:rsidRPr="0093745E">
        <w:rPr>
          <w:rFonts w:ascii="Times New Roman" w:eastAsia="NewCenturySchlbkLTStd-Roman" w:hAnsi="Times New Roman" w:cs="Times New Roman"/>
          <w:sz w:val="24"/>
          <w:szCs w:val="24"/>
        </w:rPr>
        <w:t>Surret</w:t>
      </w:r>
      <w:proofErr w:type="spellEnd"/>
      <w:r w:rsidRPr="0093745E">
        <w:rPr>
          <w:rFonts w:ascii="Times New Roman" w:eastAsia="NewCenturySchlbkLTStd-Roman" w:hAnsi="Times New Roman" w:cs="Times New Roman"/>
          <w:sz w:val="24"/>
          <w:szCs w:val="24"/>
        </w:rPr>
        <w:t xml:space="preserve">, D. Lineup construction and measuring lineup fairness. In: </w:t>
      </w:r>
      <w:r w:rsidRPr="004E7106">
        <w:rPr>
          <w:rFonts w:ascii="Times New Roman" w:eastAsia="NewCenturySchlbkLTStd-Roman" w:hAnsi="Times New Roman" w:cs="Times New Roman"/>
          <w:i/>
          <w:sz w:val="24"/>
          <w:szCs w:val="24"/>
        </w:rPr>
        <w:t>Handbook of Eyewitness Psychology:</w:t>
      </w:r>
      <w:r w:rsidRPr="0093745E">
        <w:rPr>
          <w:rFonts w:ascii="Times New Roman" w:eastAsia="NewCenturySchlbkLTStd-Roman" w:hAnsi="Times New Roman" w:cs="Times New Roman"/>
          <w:sz w:val="24"/>
          <w:szCs w:val="24"/>
        </w:rPr>
        <w:t xml:space="preserve"> </w:t>
      </w:r>
      <w:r w:rsidRPr="004E7106">
        <w:rPr>
          <w:rFonts w:ascii="Times New Roman" w:eastAsia="NewCenturySchlbkLTStd-Roman" w:hAnsi="Times New Roman" w:cs="Times New Roman"/>
          <w:i/>
          <w:sz w:val="24"/>
          <w:szCs w:val="24"/>
        </w:rPr>
        <w:t xml:space="preserve">Vol. </w:t>
      </w:r>
      <w:r w:rsidRPr="0093745E">
        <w:rPr>
          <w:rFonts w:ascii="Times New Roman" w:eastAsia="NewCenturySchlbkLTStd-Roman" w:hAnsi="Times New Roman" w:cs="Times New Roman"/>
          <w:b/>
          <w:i/>
          <w:sz w:val="24"/>
          <w:szCs w:val="24"/>
        </w:rPr>
        <w:t>2</w:t>
      </w:r>
      <w:r w:rsidRPr="0093745E">
        <w:rPr>
          <w:rFonts w:ascii="Times New Roman" w:eastAsia="NewCenturySchlbkLTStd-Roman" w:hAnsi="Times New Roman" w:cs="Times New Roman"/>
          <w:i/>
          <w:sz w:val="24"/>
          <w:szCs w:val="24"/>
        </w:rPr>
        <w:t>,</w:t>
      </w:r>
      <w:r w:rsidRPr="0093745E">
        <w:rPr>
          <w:rFonts w:ascii="Times New Roman" w:eastAsia="NewCenturySchlbkLTStd-Roman" w:hAnsi="Times New Roman" w:cs="Times New Roman"/>
          <w:sz w:val="24"/>
          <w:szCs w:val="24"/>
        </w:rPr>
        <w:t xml:space="preserve"> Lindsay, R., Ross, D., Read, D., &amp; </w:t>
      </w:r>
      <w:proofErr w:type="spellStart"/>
      <w:r w:rsidRPr="0093745E">
        <w:rPr>
          <w:rFonts w:ascii="Times New Roman" w:eastAsia="NewCenturySchlbkLTStd-Roman" w:hAnsi="Times New Roman" w:cs="Times New Roman"/>
          <w:sz w:val="24"/>
          <w:szCs w:val="24"/>
        </w:rPr>
        <w:t>Toglia</w:t>
      </w:r>
      <w:proofErr w:type="spellEnd"/>
      <w:r w:rsidRPr="0093745E">
        <w:rPr>
          <w:rFonts w:ascii="Times New Roman" w:eastAsia="NewCenturySchlbkLTStd-Roman" w:hAnsi="Times New Roman" w:cs="Times New Roman"/>
          <w:sz w:val="24"/>
          <w:szCs w:val="24"/>
        </w:rPr>
        <w:t>, M., eds., Mahwah: Lawrence Erlbaum, 155-178 (2007).</w:t>
      </w:r>
    </w:p>
    <w:p w:rsidR="00DD2B91" w:rsidRDefault="00DD2B91" w:rsidP="00DD2B91">
      <w:pPr>
        <w:autoSpaceDE w:val="0"/>
        <w:autoSpaceDN w:val="0"/>
        <w:adjustRightInd w:val="0"/>
        <w:spacing w:after="0" w:line="240" w:lineRule="auto"/>
        <w:rPr>
          <w:rFonts w:ascii="Times New Roman" w:eastAsia="NewCenturySchlbkLTStd-Roman" w:hAnsi="Times New Roman" w:cs="Times New Roman"/>
          <w:sz w:val="24"/>
          <w:szCs w:val="24"/>
        </w:rPr>
      </w:pPr>
    </w:p>
    <w:p w:rsidR="008B2670" w:rsidRDefault="00DD2B91" w:rsidP="008B2670">
      <w:pPr>
        <w:spacing w:after="0" w:line="240" w:lineRule="auto"/>
        <w:rPr>
          <w:rFonts w:ascii="Times New Roman" w:hAnsi="Times New Roman" w:cs="Times New Roman"/>
          <w:sz w:val="24"/>
          <w:szCs w:val="24"/>
        </w:rPr>
      </w:pPr>
      <w:r w:rsidRPr="00A27E28">
        <w:rPr>
          <w:rFonts w:ascii="Times New Roman" w:eastAsia="Times New Roman" w:hAnsi="Times New Roman" w:cs="Times New Roman"/>
          <w:sz w:val="24"/>
          <w:szCs w:val="24"/>
        </w:rPr>
        <w:t>4</w:t>
      </w:r>
      <w:r>
        <w:rPr>
          <w:rFonts w:ascii="Times New Roman" w:eastAsia="Times New Roman" w:hAnsi="Times New Roman" w:cs="Times New Roman"/>
          <w:sz w:val="24"/>
          <w:szCs w:val="24"/>
        </w:rPr>
        <w:t>1</w:t>
      </w:r>
      <w:r w:rsidR="008B2670" w:rsidRPr="00A27E28">
        <w:rPr>
          <w:rFonts w:ascii="Times New Roman" w:eastAsia="Times New Roman" w:hAnsi="Times New Roman" w:cs="Times New Roman"/>
          <w:sz w:val="24"/>
          <w:szCs w:val="24"/>
        </w:rPr>
        <w:t xml:space="preserve">. </w:t>
      </w:r>
      <w:r w:rsidR="008B2670" w:rsidRPr="00A27E28">
        <w:rPr>
          <w:rFonts w:ascii="Times New Roman" w:hAnsi="Times New Roman" w:cs="Times New Roman"/>
          <w:sz w:val="24"/>
          <w:szCs w:val="24"/>
        </w:rPr>
        <w:t>Police and Criminal Evidence Act (1984) Codes of Practice, Code D. Retrieved from: http://www.homeoffice.gov.uk/publications/police/operational-policing/pace-codes/pace-code-d-2011 (2011).</w:t>
      </w:r>
    </w:p>
    <w:p w:rsidR="008B2670" w:rsidRPr="00A27E28" w:rsidRDefault="008B2670" w:rsidP="008B2670">
      <w:pPr>
        <w:spacing w:after="0" w:line="240" w:lineRule="auto"/>
        <w:rPr>
          <w:rFonts w:ascii="Times New Roman" w:hAnsi="Times New Roman" w:cs="Times New Roman"/>
          <w:sz w:val="24"/>
          <w:szCs w:val="24"/>
        </w:rPr>
      </w:pPr>
    </w:p>
    <w:p w:rsidR="003D3401" w:rsidRPr="00A27E28" w:rsidRDefault="00DD2B91" w:rsidP="00252F67">
      <w:pPr>
        <w:autoSpaceDE w:val="0"/>
        <w:autoSpaceDN w:val="0"/>
        <w:adjustRightInd w:val="0"/>
        <w:spacing w:after="0" w:line="240" w:lineRule="auto"/>
        <w:rPr>
          <w:rFonts w:ascii="Times New Roman" w:hAnsi="Times New Roman" w:cs="Times New Roman"/>
          <w:sz w:val="24"/>
          <w:szCs w:val="24"/>
        </w:rPr>
      </w:pPr>
      <w:r>
        <w:rPr>
          <w:rFonts w:ascii="Times New Roman" w:eastAsia="OptimaLTStd-Bold" w:hAnsi="Times New Roman" w:cs="Times New Roman"/>
          <w:bCs/>
          <w:sz w:val="24"/>
          <w:szCs w:val="24"/>
        </w:rPr>
        <w:t>42</w:t>
      </w:r>
      <w:r w:rsidR="0093745E" w:rsidRPr="0093745E">
        <w:rPr>
          <w:rFonts w:ascii="Times New Roman" w:eastAsia="OptimaLTStd-Bold" w:hAnsi="Times New Roman" w:cs="Times New Roman"/>
          <w:bCs/>
          <w:sz w:val="24"/>
          <w:szCs w:val="24"/>
        </w:rPr>
        <w:t xml:space="preserve">. </w:t>
      </w:r>
      <w:r w:rsidR="0093745E" w:rsidRPr="0093745E">
        <w:rPr>
          <w:rFonts w:ascii="Times New Roman" w:hAnsi="Times New Roman" w:cs="Times New Roman"/>
          <w:sz w:val="24"/>
          <w:szCs w:val="24"/>
        </w:rPr>
        <w:t xml:space="preserve">Valentine, T., Davis, J. P., Thorner, K., Solomon, C., &amp; Gibson, S. Evolving and combining facial composites: Between-witness and within-witness morphs compared. </w:t>
      </w:r>
      <w:r w:rsidR="004E7106" w:rsidRPr="004E7106">
        <w:rPr>
          <w:rFonts w:ascii="Times New Roman" w:hAnsi="Times New Roman" w:cs="Times New Roman"/>
          <w:i/>
          <w:sz w:val="24"/>
          <w:szCs w:val="24"/>
        </w:rPr>
        <w:t>J.  Exp. Psych: App.</w:t>
      </w:r>
      <w:r w:rsidR="0093745E" w:rsidRPr="0093745E">
        <w:rPr>
          <w:rFonts w:ascii="Times New Roman" w:hAnsi="Times New Roman" w:cs="Times New Roman"/>
          <w:sz w:val="24"/>
          <w:szCs w:val="24"/>
        </w:rPr>
        <w:t xml:space="preserve"> </w:t>
      </w:r>
      <w:r w:rsidR="0093745E" w:rsidRPr="0093745E">
        <w:rPr>
          <w:rFonts w:ascii="Times New Roman" w:hAnsi="Times New Roman" w:cs="Times New Roman"/>
          <w:b/>
          <w:sz w:val="24"/>
          <w:szCs w:val="24"/>
        </w:rPr>
        <w:t>16</w:t>
      </w:r>
      <w:r w:rsidR="0093745E" w:rsidRPr="0093745E">
        <w:rPr>
          <w:rFonts w:ascii="Times New Roman" w:hAnsi="Times New Roman" w:cs="Times New Roman"/>
          <w:sz w:val="24"/>
          <w:szCs w:val="24"/>
        </w:rPr>
        <w:t>(1), 72-86,</w:t>
      </w:r>
      <w:r w:rsidR="0093745E" w:rsidRPr="0093745E">
        <w:rPr>
          <w:rFonts w:ascii="Times New Roman" w:hAnsi="Times New Roman" w:cs="Times New Roman"/>
          <w:sz w:val="24"/>
          <w:szCs w:val="24"/>
          <w:shd w:val="clear" w:color="auto" w:fill="FFFFFF"/>
        </w:rPr>
        <w:t xml:space="preserve"> </w:t>
      </w:r>
      <w:proofErr w:type="spellStart"/>
      <w:r w:rsidR="0093745E" w:rsidRPr="0093745E">
        <w:rPr>
          <w:rFonts w:ascii="Times New Roman" w:hAnsi="Times New Roman" w:cs="Times New Roman"/>
          <w:sz w:val="24"/>
          <w:szCs w:val="24"/>
          <w:shd w:val="clear" w:color="auto" w:fill="FFFFFF"/>
        </w:rPr>
        <w:t>doi</w:t>
      </w:r>
      <w:proofErr w:type="spellEnd"/>
      <w:r w:rsidR="0093745E" w:rsidRPr="0093745E">
        <w:rPr>
          <w:rFonts w:ascii="Times New Roman" w:hAnsi="Times New Roman" w:cs="Times New Roman"/>
          <w:sz w:val="24"/>
          <w:szCs w:val="24"/>
          <w:shd w:val="clear" w:color="auto" w:fill="FFFFFF"/>
        </w:rPr>
        <w:t xml:space="preserve">: 10.1037/a0018801 </w:t>
      </w:r>
      <w:r w:rsidR="0093745E" w:rsidRPr="0093745E">
        <w:rPr>
          <w:rFonts w:ascii="Times New Roman" w:hAnsi="Times New Roman" w:cs="Times New Roman"/>
          <w:sz w:val="24"/>
          <w:szCs w:val="24"/>
        </w:rPr>
        <w:t>(2010).</w:t>
      </w:r>
    </w:p>
    <w:p w:rsidR="003D3401" w:rsidRPr="00A27E28" w:rsidRDefault="003D3401" w:rsidP="00252F67">
      <w:pPr>
        <w:autoSpaceDE w:val="0"/>
        <w:autoSpaceDN w:val="0"/>
        <w:adjustRightInd w:val="0"/>
        <w:spacing w:after="0" w:line="240" w:lineRule="auto"/>
        <w:rPr>
          <w:rFonts w:ascii="Times New Roman" w:eastAsia="OptimaLTStd-Bold" w:hAnsi="Times New Roman" w:cs="Times New Roman"/>
          <w:b/>
          <w:bCs/>
          <w:sz w:val="24"/>
          <w:szCs w:val="24"/>
        </w:rPr>
      </w:pPr>
    </w:p>
    <w:p w:rsidR="00C044FB"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Pr>
          <w:rFonts w:ascii="Times New Roman" w:eastAsia="NewCenturySchlbkLTStd-Roman" w:hAnsi="Times New Roman" w:cs="Times New Roman"/>
          <w:sz w:val="24"/>
          <w:szCs w:val="24"/>
        </w:rPr>
        <w:t xml:space="preserve">43. Field, A. (2013). </w:t>
      </w:r>
      <w:proofErr w:type="gramStart"/>
      <w:r>
        <w:rPr>
          <w:rFonts w:ascii="Times New Roman" w:eastAsia="NewCenturySchlbkLTStd-Roman" w:hAnsi="Times New Roman" w:cs="Times New Roman"/>
          <w:sz w:val="24"/>
          <w:szCs w:val="24"/>
        </w:rPr>
        <w:t>Discovering Statistics using IBM SPSS 4</w:t>
      </w:r>
      <w:r w:rsidRPr="003D7BC2">
        <w:rPr>
          <w:rFonts w:ascii="Times New Roman" w:eastAsia="NewCenturySchlbkLTStd-Roman" w:hAnsi="Times New Roman" w:cs="Times New Roman"/>
          <w:sz w:val="24"/>
          <w:szCs w:val="24"/>
          <w:vertAlign w:val="superscript"/>
        </w:rPr>
        <w:t>th</w:t>
      </w:r>
      <w:r>
        <w:rPr>
          <w:rFonts w:ascii="Times New Roman" w:eastAsia="NewCenturySchlbkLTStd-Roman" w:hAnsi="Times New Roman" w:cs="Times New Roman"/>
          <w:sz w:val="24"/>
          <w:szCs w:val="24"/>
        </w:rPr>
        <w:t xml:space="preserve"> </w:t>
      </w:r>
      <w:r w:rsidRPr="00C044FB">
        <w:rPr>
          <w:rFonts w:ascii="Times New Roman" w:eastAsia="NewCenturySchlbkLTStd-Roman" w:hAnsi="Times New Roman" w:cs="Times New Roman"/>
          <w:sz w:val="24"/>
          <w:szCs w:val="24"/>
        </w:rPr>
        <w:t>Edition.</w:t>
      </w:r>
      <w:proofErr w:type="gramEnd"/>
      <w:r w:rsidRPr="00C044FB">
        <w:rPr>
          <w:rFonts w:ascii="Times New Roman" w:eastAsia="NewCenturySchlbkLTStd-Roman" w:hAnsi="Times New Roman" w:cs="Times New Roman"/>
          <w:sz w:val="24"/>
          <w:szCs w:val="24"/>
        </w:rPr>
        <w:t xml:space="preserve"> </w:t>
      </w:r>
      <w:r w:rsidRPr="003D7BC2">
        <w:rPr>
          <w:rFonts w:ascii="Times New Roman" w:hAnsi="Times New Roman" w:cs="Times New Roman"/>
          <w:color w:val="222222"/>
          <w:sz w:val="24"/>
          <w:szCs w:val="24"/>
          <w:shd w:val="clear" w:color="auto" w:fill="FFFFFF"/>
        </w:rPr>
        <w:t>London, SAGE Publications Ltd.</w:t>
      </w:r>
    </w:p>
    <w:p w:rsidR="003D3401" w:rsidRPr="00A27E28" w:rsidRDefault="003D3401" w:rsidP="00252F67">
      <w:pPr>
        <w:autoSpaceDE w:val="0"/>
        <w:autoSpaceDN w:val="0"/>
        <w:adjustRightInd w:val="0"/>
        <w:spacing w:after="0" w:line="240" w:lineRule="auto"/>
        <w:rPr>
          <w:rFonts w:ascii="Times New Roman" w:eastAsia="Times New Roman" w:hAnsi="Times New Roman" w:cs="Times New Roman"/>
          <w:sz w:val="24"/>
          <w:szCs w:val="24"/>
        </w:rPr>
      </w:pPr>
    </w:p>
    <w:p w:rsidR="003D3401" w:rsidRPr="00A27E28" w:rsidRDefault="00C044FB"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4</w:t>
      </w:r>
      <w:r>
        <w:rPr>
          <w:rFonts w:ascii="Times New Roman" w:hAnsi="Times New Roman" w:cs="Times New Roman"/>
          <w:sz w:val="24"/>
          <w:szCs w:val="24"/>
        </w:rPr>
        <w:t>4</w:t>
      </w:r>
      <w:r w:rsidR="0093745E" w:rsidRPr="00EB14CD">
        <w:rPr>
          <w:rFonts w:ascii="Times New Roman" w:hAnsi="Times New Roman" w:cs="Times New Roman"/>
          <w:sz w:val="24"/>
          <w:szCs w:val="24"/>
        </w:rPr>
        <w:t xml:space="preserve">. </w:t>
      </w:r>
      <w:proofErr w:type="spellStart"/>
      <w:r w:rsidR="0093745E" w:rsidRPr="00EB14CD">
        <w:rPr>
          <w:rFonts w:ascii="Times New Roman" w:hAnsi="Times New Roman" w:cs="Times New Roman"/>
          <w:sz w:val="24"/>
          <w:szCs w:val="24"/>
        </w:rPr>
        <w:t>Greathouse</w:t>
      </w:r>
      <w:proofErr w:type="spellEnd"/>
      <w:r w:rsidR="0093745E" w:rsidRPr="00EB14CD">
        <w:rPr>
          <w:rFonts w:ascii="Times New Roman" w:hAnsi="Times New Roman" w:cs="Times New Roman"/>
          <w:sz w:val="24"/>
          <w:szCs w:val="24"/>
        </w:rPr>
        <w:t xml:space="preserve">, S. M., &amp; </w:t>
      </w:r>
      <w:proofErr w:type="spellStart"/>
      <w:r w:rsidR="0093745E" w:rsidRPr="00EB14CD">
        <w:rPr>
          <w:rFonts w:ascii="Times New Roman" w:hAnsi="Times New Roman" w:cs="Times New Roman"/>
          <w:sz w:val="24"/>
          <w:szCs w:val="24"/>
        </w:rPr>
        <w:t>Kovera</w:t>
      </w:r>
      <w:proofErr w:type="spellEnd"/>
      <w:r w:rsidR="0093745E" w:rsidRPr="00EB14CD">
        <w:rPr>
          <w:rFonts w:ascii="Times New Roman" w:hAnsi="Times New Roman" w:cs="Times New Roman"/>
          <w:sz w:val="24"/>
          <w:szCs w:val="24"/>
        </w:rPr>
        <w:t xml:space="preserve">, M. B. Instruction bias and line-up presentation moderate the effects of administrator knowledge on eyewitness identification. </w:t>
      </w:r>
      <w:proofErr w:type="gramStart"/>
      <w:r w:rsidR="004E7106" w:rsidRPr="004E7106">
        <w:rPr>
          <w:rFonts w:ascii="Times New Roman" w:hAnsi="Times New Roman" w:cs="Times New Roman"/>
          <w:i/>
          <w:sz w:val="24"/>
          <w:szCs w:val="24"/>
        </w:rPr>
        <w:t xml:space="preserve">Law </w:t>
      </w:r>
      <w:r w:rsidR="0093745E" w:rsidRPr="0093745E">
        <w:rPr>
          <w:rFonts w:ascii="Times New Roman" w:hAnsi="Times New Roman" w:cs="Times New Roman"/>
          <w:i/>
          <w:sz w:val="24"/>
          <w:szCs w:val="24"/>
        </w:rPr>
        <w:t>Hum.</w:t>
      </w:r>
      <w:proofErr w:type="gramEnd"/>
      <w:r w:rsidR="0093745E" w:rsidRPr="0093745E">
        <w:rPr>
          <w:rFonts w:ascii="Times New Roman" w:hAnsi="Times New Roman" w:cs="Times New Roman"/>
          <w:i/>
          <w:sz w:val="24"/>
          <w:szCs w:val="24"/>
        </w:rPr>
        <w:t xml:space="preserve"> </w:t>
      </w:r>
      <w:proofErr w:type="spellStart"/>
      <w:proofErr w:type="gramStart"/>
      <w:r w:rsidR="0093745E" w:rsidRPr="0093745E">
        <w:rPr>
          <w:rFonts w:ascii="Times New Roman" w:hAnsi="Times New Roman" w:cs="Times New Roman"/>
          <w:i/>
          <w:sz w:val="24"/>
          <w:szCs w:val="24"/>
        </w:rPr>
        <w:t>Behav</w:t>
      </w:r>
      <w:proofErr w:type="spellEnd"/>
      <w:r w:rsidR="0093745E" w:rsidRPr="0093745E">
        <w:rPr>
          <w:rFonts w:ascii="Times New Roman" w:hAnsi="Times New Roman" w:cs="Times New Roman"/>
          <w:i/>
          <w:sz w:val="24"/>
          <w:szCs w:val="24"/>
        </w:rPr>
        <w:t>.</w:t>
      </w:r>
      <w:proofErr w:type="gramEnd"/>
      <w:r w:rsidR="0093745E" w:rsidRPr="00EB14CD">
        <w:rPr>
          <w:rFonts w:ascii="Times New Roman" w:hAnsi="Times New Roman" w:cs="Times New Roman"/>
          <w:sz w:val="24"/>
          <w:szCs w:val="24"/>
        </w:rPr>
        <w:t xml:space="preserve"> </w:t>
      </w:r>
      <w:r w:rsidR="0093745E" w:rsidRPr="00EB14CD">
        <w:rPr>
          <w:rFonts w:ascii="Times New Roman" w:hAnsi="Times New Roman" w:cs="Times New Roman"/>
          <w:b/>
          <w:sz w:val="24"/>
          <w:szCs w:val="24"/>
        </w:rPr>
        <w:t>33</w:t>
      </w:r>
      <w:r w:rsidR="0093745E" w:rsidRPr="00EB14CD">
        <w:rPr>
          <w:rFonts w:ascii="Times New Roman" w:hAnsi="Times New Roman" w:cs="Times New Roman"/>
          <w:sz w:val="24"/>
          <w:szCs w:val="24"/>
        </w:rPr>
        <w:t xml:space="preserve">, 70-82, </w:t>
      </w:r>
      <w:proofErr w:type="spellStart"/>
      <w:r w:rsidR="0093745E" w:rsidRPr="00EB14CD">
        <w:rPr>
          <w:rFonts w:ascii="Times New Roman" w:hAnsi="Times New Roman" w:cs="Times New Roman"/>
          <w:sz w:val="24"/>
          <w:szCs w:val="24"/>
        </w:rPr>
        <w:t>doi</w:t>
      </w:r>
      <w:proofErr w:type="spellEnd"/>
      <w:r w:rsidR="0093745E" w:rsidRPr="00EB14CD">
        <w:rPr>
          <w:rFonts w:ascii="Times New Roman" w:hAnsi="Times New Roman" w:cs="Times New Roman"/>
          <w:sz w:val="24"/>
          <w:szCs w:val="24"/>
        </w:rPr>
        <w:t>: http://dx.doi.org/10.1007/s10979-008-9136-x (2009).</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C044FB" w:rsidP="00252F67">
      <w:pPr>
        <w:spacing w:after="0" w:line="240" w:lineRule="auto"/>
        <w:rPr>
          <w:rFonts w:ascii="Times New Roman" w:hAnsi="Times New Roman" w:cs="Times New Roman"/>
          <w:sz w:val="24"/>
          <w:szCs w:val="24"/>
        </w:rPr>
      </w:pPr>
      <w:r w:rsidRPr="00EB14CD">
        <w:rPr>
          <w:rFonts w:ascii="Times New Roman" w:hAnsi="Times New Roman" w:cs="Times New Roman"/>
          <w:sz w:val="24"/>
          <w:szCs w:val="24"/>
        </w:rPr>
        <w:t>4</w:t>
      </w:r>
      <w:r>
        <w:rPr>
          <w:rFonts w:ascii="Times New Roman" w:hAnsi="Times New Roman" w:cs="Times New Roman"/>
          <w:sz w:val="24"/>
          <w:szCs w:val="24"/>
        </w:rPr>
        <w:t>5</w:t>
      </w:r>
      <w:r w:rsidR="0064288D">
        <w:rPr>
          <w:rFonts w:ascii="Times New Roman" w:hAnsi="Times New Roman" w:cs="Times New Roman"/>
          <w:sz w:val="24"/>
          <w:szCs w:val="24"/>
        </w:rPr>
        <w:t>.</w:t>
      </w:r>
      <w:r w:rsidR="0093745E" w:rsidRPr="00EB14CD">
        <w:rPr>
          <w:rFonts w:ascii="Times New Roman" w:hAnsi="Times New Roman" w:cs="Times New Roman"/>
          <w:sz w:val="24"/>
          <w:szCs w:val="24"/>
        </w:rPr>
        <w:t xml:space="preserve"> Wells, G. </w:t>
      </w:r>
      <w:r w:rsidR="004E7106" w:rsidRPr="004E7106">
        <w:rPr>
          <w:rFonts w:ascii="Times New Roman" w:hAnsi="Times New Roman" w:cs="Times New Roman"/>
          <w:i/>
          <w:sz w:val="24"/>
          <w:szCs w:val="24"/>
        </w:rPr>
        <w:t>Eyewitness Identification: A System Handbook</w:t>
      </w:r>
      <w:r w:rsidR="0093745E" w:rsidRPr="00EB14CD">
        <w:rPr>
          <w:rFonts w:ascii="Times New Roman" w:hAnsi="Times New Roman" w:cs="Times New Roman"/>
          <w:sz w:val="24"/>
          <w:szCs w:val="24"/>
        </w:rPr>
        <w:t xml:space="preserve">. Toronto, </w:t>
      </w:r>
      <w:proofErr w:type="spellStart"/>
      <w:r w:rsidR="0093745E" w:rsidRPr="00EB14CD">
        <w:rPr>
          <w:rFonts w:ascii="Times New Roman" w:hAnsi="Times New Roman" w:cs="Times New Roman"/>
          <w:sz w:val="24"/>
          <w:szCs w:val="24"/>
        </w:rPr>
        <w:t>Carswell</w:t>
      </w:r>
      <w:proofErr w:type="spellEnd"/>
      <w:r w:rsidR="0093745E" w:rsidRPr="00EB14CD">
        <w:rPr>
          <w:rFonts w:ascii="Times New Roman" w:hAnsi="Times New Roman" w:cs="Times New Roman"/>
          <w:sz w:val="24"/>
          <w:szCs w:val="24"/>
        </w:rPr>
        <w:t xml:space="preserve"> (1988).</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6</w:t>
      </w:r>
      <w:r w:rsidR="0093745E" w:rsidRPr="00EB14CD">
        <w:rPr>
          <w:rFonts w:ascii="Times New Roman" w:eastAsia="NewCenturySchlbkLTStd-Roman" w:hAnsi="Times New Roman" w:cs="Times New Roman"/>
          <w:sz w:val="24"/>
          <w:szCs w:val="24"/>
        </w:rPr>
        <w:t xml:space="preserve">. Clark, S. E. Costs and benefits of eyewitness identification reform: Psychological science and public policy. </w:t>
      </w:r>
      <w:r w:rsidR="004E7106">
        <w:rPr>
          <w:rFonts w:ascii="Times New Roman" w:eastAsia="NewCenturySchlbkLTStd-It" w:hAnsi="Times New Roman" w:cs="Times New Roman"/>
          <w:i/>
          <w:iCs/>
          <w:sz w:val="24"/>
          <w:szCs w:val="24"/>
        </w:rPr>
        <w:t xml:space="preserve">Pers. Psych. Sci. </w:t>
      </w:r>
      <w:r w:rsidR="0093745E" w:rsidRPr="00EB14CD">
        <w:rPr>
          <w:rFonts w:ascii="Times New Roman" w:eastAsia="NewCenturySchlbkLTStd-It" w:hAnsi="Times New Roman" w:cs="Times New Roman"/>
          <w:b/>
          <w:iCs/>
          <w:sz w:val="24"/>
          <w:szCs w:val="24"/>
        </w:rPr>
        <w:t>7</w:t>
      </w:r>
      <w:r w:rsidR="0093745E" w:rsidRPr="00EB14CD">
        <w:rPr>
          <w:rFonts w:ascii="Times New Roman" w:eastAsia="NewCenturySchlbkLTStd-Roman" w:hAnsi="Times New Roman" w:cs="Times New Roman"/>
          <w:sz w:val="24"/>
          <w:szCs w:val="24"/>
        </w:rPr>
        <w:t>, 238–259, doi</w:t>
      </w:r>
      <w:proofErr w:type="gramStart"/>
      <w:r w:rsidR="0093745E" w:rsidRPr="00EB14CD">
        <w:rPr>
          <w:rFonts w:ascii="Times New Roman" w:eastAsia="NewCenturySchlbkLTStd-Roman" w:hAnsi="Times New Roman" w:cs="Times New Roman"/>
          <w:sz w:val="24"/>
          <w:szCs w:val="24"/>
        </w:rPr>
        <w:t>:10.1177</w:t>
      </w:r>
      <w:proofErr w:type="gramEnd"/>
      <w:r w:rsidR="0093745E" w:rsidRPr="00EB14CD">
        <w:rPr>
          <w:rFonts w:ascii="Times New Roman" w:eastAsia="NewCenturySchlbkLTStd-Roman" w:hAnsi="Times New Roman" w:cs="Times New Roman"/>
          <w:sz w:val="24"/>
          <w:szCs w:val="24"/>
        </w:rPr>
        <w:t>/1745691612439584 (2012).</w:t>
      </w:r>
    </w:p>
    <w:p w:rsidR="003D3401" w:rsidRPr="00A27E28" w:rsidRDefault="003D3401" w:rsidP="00252F67">
      <w:pPr>
        <w:pStyle w:val="NormalWeb"/>
        <w:spacing w:before="0" w:beforeAutospacing="0" w:after="0" w:afterAutospacing="0"/>
        <w:rPr>
          <w:rFonts w:eastAsia="NewCenturySchlbkLTStd-Roman"/>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7</w:t>
      </w:r>
      <w:r w:rsidR="0093745E" w:rsidRPr="00EB14CD">
        <w:rPr>
          <w:rFonts w:ascii="Times New Roman" w:eastAsia="NewCenturySchlbkLTStd-Roman" w:hAnsi="Times New Roman" w:cs="Times New Roman"/>
          <w:sz w:val="24"/>
          <w:szCs w:val="24"/>
        </w:rPr>
        <w:t>. Brewer, N., Weber, N., &amp; Semmler, C. Eyewitness identification. In</w:t>
      </w:r>
      <w:r w:rsidR="004E7106" w:rsidRPr="004E7106">
        <w:rPr>
          <w:rFonts w:ascii="Times New Roman" w:eastAsia="NewCenturySchlbkLTStd-Roman" w:hAnsi="Times New Roman" w:cs="Times New Roman"/>
          <w:i/>
          <w:sz w:val="24"/>
          <w:szCs w:val="24"/>
        </w:rPr>
        <w:t>: Ps</w:t>
      </w:r>
      <w:r w:rsidR="0093745E" w:rsidRPr="0093745E">
        <w:rPr>
          <w:rFonts w:ascii="Times New Roman" w:eastAsia="NewCenturySchlbkLTStd-Roman" w:hAnsi="Times New Roman" w:cs="Times New Roman"/>
          <w:i/>
          <w:sz w:val="24"/>
          <w:szCs w:val="24"/>
        </w:rPr>
        <w:t>ychology and Law: An Empirical Perspective</w:t>
      </w:r>
      <w:r w:rsidR="0093745E" w:rsidRPr="00EB14CD">
        <w:rPr>
          <w:rFonts w:ascii="Times New Roman" w:eastAsia="NewCenturySchlbkLTStd-Roman" w:hAnsi="Times New Roman" w:cs="Times New Roman"/>
          <w:sz w:val="24"/>
          <w:szCs w:val="24"/>
        </w:rPr>
        <w:t xml:space="preserve">. </w:t>
      </w:r>
      <w:proofErr w:type="gramStart"/>
      <w:r w:rsidR="0093745E" w:rsidRPr="00EB14CD">
        <w:rPr>
          <w:rFonts w:ascii="Times New Roman" w:eastAsia="NewCenturySchlbkLTStd-Roman" w:hAnsi="Times New Roman" w:cs="Times New Roman"/>
          <w:sz w:val="24"/>
          <w:szCs w:val="24"/>
        </w:rPr>
        <w:t>Brewer, N., &amp; Williams, K.D., eds., New York, Guilford, 177-221 (2005).</w:t>
      </w:r>
      <w:proofErr w:type="gramEnd"/>
    </w:p>
    <w:p w:rsidR="00FA76B4" w:rsidRPr="00A27E28" w:rsidRDefault="00FA76B4" w:rsidP="00252F67">
      <w:pPr>
        <w:autoSpaceDE w:val="0"/>
        <w:autoSpaceDN w:val="0"/>
        <w:adjustRightInd w:val="0"/>
        <w:spacing w:after="0" w:line="240" w:lineRule="auto"/>
        <w:rPr>
          <w:rFonts w:ascii="Times New Roman" w:eastAsia="NewCenturySchlbkLTStd-Roman" w:hAnsi="Times New Roman" w:cs="Times New Roman"/>
          <w:sz w:val="24"/>
          <w:szCs w:val="24"/>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8</w:t>
      </w:r>
      <w:r w:rsidR="0093745E" w:rsidRPr="00EB14CD">
        <w:rPr>
          <w:rFonts w:ascii="Times New Roman" w:eastAsia="NewCenturySchlbkLTStd-Roman" w:hAnsi="Times New Roman" w:cs="Times New Roman"/>
          <w:sz w:val="24"/>
          <w:szCs w:val="24"/>
        </w:rPr>
        <w:t>. Brewer, N., &amp; Wells, G. L. The confidence-accuracy relationship in eyewitness</w:t>
      </w: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proofErr w:type="gramStart"/>
      <w:r w:rsidRPr="00EB14CD">
        <w:rPr>
          <w:rFonts w:ascii="Times New Roman" w:eastAsia="NewCenturySchlbkLTStd-Roman" w:hAnsi="Times New Roman" w:cs="Times New Roman"/>
          <w:sz w:val="24"/>
          <w:szCs w:val="24"/>
        </w:rPr>
        <w:t>identification</w:t>
      </w:r>
      <w:proofErr w:type="gramEnd"/>
      <w:r w:rsidRPr="00EB14CD">
        <w:rPr>
          <w:rFonts w:ascii="Times New Roman" w:eastAsia="NewCenturySchlbkLTStd-Roman" w:hAnsi="Times New Roman" w:cs="Times New Roman"/>
          <w:sz w:val="24"/>
          <w:szCs w:val="24"/>
        </w:rPr>
        <w:t xml:space="preserve">: Effects of lineup instructions, functional size and target-absent base rates. </w:t>
      </w:r>
      <w:r w:rsidR="004E7106">
        <w:rPr>
          <w:rFonts w:ascii="Times New Roman" w:eastAsia="NewCenturySchlbkLTStd-It" w:hAnsi="Times New Roman" w:cs="Times New Roman"/>
          <w:i/>
          <w:iCs/>
          <w:sz w:val="24"/>
          <w:szCs w:val="24"/>
        </w:rPr>
        <w:t>J. Exp. Psych. App.</w:t>
      </w:r>
      <w:r w:rsidRPr="00EB14CD">
        <w:rPr>
          <w:rFonts w:ascii="Times New Roman" w:eastAsia="NewCenturySchlbkLTStd-It" w:hAnsi="Times New Roman" w:cs="Times New Roman"/>
          <w:b/>
          <w:iCs/>
          <w:sz w:val="24"/>
          <w:szCs w:val="24"/>
        </w:rPr>
        <w:t xml:space="preserve"> 12</w:t>
      </w:r>
      <w:r w:rsidRPr="00EB14CD">
        <w:rPr>
          <w:rFonts w:ascii="Times New Roman" w:eastAsia="NewCenturySchlbkLTStd-Roman" w:hAnsi="Times New Roman" w:cs="Times New Roman"/>
          <w:sz w:val="24"/>
          <w:szCs w:val="24"/>
        </w:rPr>
        <w:t>, 11–30, doi:10.1037/1076-898X.12.1.11 (2006).</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2E4478" w:rsidRPr="00A27E28" w:rsidRDefault="00C044FB" w:rsidP="00252F67">
      <w:pPr>
        <w:autoSpaceDE w:val="0"/>
        <w:autoSpaceDN w:val="0"/>
        <w:adjustRightInd w:val="0"/>
        <w:spacing w:after="0" w:line="240" w:lineRule="auto"/>
        <w:rPr>
          <w:rFonts w:ascii="Times New Roman" w:hAnsi="Times New Roman" w:cs="Times New Roman"/>
          <w:sz w:val="24"/>
          <w:szCs w:val="24"/>
        </w:rPr>
      </w:pPr>
      <w:r w:rsidRPr="00EB14CD">
        <w:rPr>
          <w:rFonts w:ascii="Times New Roman" w:hAnsi="Times New Roman" w:cs="Times New Roman"/>
          <w:sz w:val="24"/>
          <w:szCs w:val="24"/>
        </w:rPr>
        <w:t>4</w:t>
      </w:r>
      <w:r>
        <w:rPr>
          <w:rFonts w:ascii="Times New Roman" w:hAnsi="Times New Roman" w:cs="Times New Roman"/>
          <w:sz w:val="24"/>
          <w:szCs w:val="24"/>
        </w:rPr>
        <w:t>9</w:t>
      </w:r>
      <w:r w:rsidR="0093745E" w:rsidRPr="00EB14CD">
        <w:rPr>
          <w:rFonts w:ascii="Times New Roman" w:hAnsi="Times New Roman" w:cs="Times New Roman"/>
          <w:sz w:val="24"/>
          <w:szCs w:val="24"/>
        </w:rPr>
        <w:t>. Sporer, S. L., Penrod, S., Read, D., &amp; Cutler, B. Choosing, confidence and accuracy: A meta</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analysis of the confidence</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 xml:space="preserve">accuracy relation in eyewitness identification studies. </w:t>
      </w:r>
      <w:proofErr w:type="gramStart"/>
      <w:r w:rsidR="004E7106" w:rsidRPr="004E7106">
        <w:rPr>
          <w:rFonts w:ascii="Times New Roman" w:hAnsi="Times New Roman" w:cs="Times New Roman"/>
          <w:i/>
          <w:sz w:val="24"/>
          <w:szCs w:val="24"/>
        </w:rPr>
        <w:t>Psychological Bulletin</w:t>
      </w:r>
      <w:r w:rsidR="0093745E" w:rsidRPr="00EB14CD">
        <w:rPr>
          <w:rFonts w:ascii="Times New Roman" w:hAnsi="Times New Roman" w:cs="Times New Roman"/>
          <w:sz w:val="24"/>
          <w:szCs w:val="24"/>
        </w:rPr>
        <w:t>.</w:t>
      </w:r>
      <w:proofErr w:type="gramEnd"/>
      <w:r w:rsidR="0093745E" w:rsidRPr="00EB14CD">
        <w:rPr>
          <w:rFonts w:ascii="Times New Roman" w:hAnsi="Times New Roman" w:cs="Times New Roman"/>
          <w:b/>
          <w:sz w:val="24"/>
          <w:szCs w:val="24"/>
        </w:rPr>
        <w:t xml:space="preserve"> 118</w:t>
      </w:r>
      <w:r w:rsidR="0093745E" w:rsidRPr="00EB14CD">
        <w:rPr>
          <w:rFonts w:ascii="Times New Roman" w:hAnsi="Times New Roman" w:cs="Times New Roman"/>
          <w:sz w:val="24"/>
          <w:szCs w:val="24"/>
        </w:rPr>
        <w:t>, 315</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 xml:space="preserve">327, </w:t>
      </w:r>
      <w:proofErr w:type="spellStart"/>
      <w:r w:rsidR="0093745E" w:rsidRPr="00EB14CD">
        <w:rPr>
          <w:rFonts w:ascii="Times New Roman" w:hAnsi="Times New Roman" w:cs="Times New Roman"/>
          <w:sz w:val="24"/>
          <w:szCs w:val="24"/>
        </w:rPr>
        <w:t>doi</w:t>
      </w:r>
      <w:proofErr w:type="spellEnd"/>
      <w:r w:rsidR="0093745E" w:rsidRPr="00EB14CD">
        <w:rPr>
          <w:rFonts w:ascii="Times New Roman" w:hAnsi="Times New Roman" w:cs="Times New Roman"/>
          <w:sz w:val="24"/>
          <w:szCs w:val="24"/>
        </w:rPr>
        <w:t xml:space="preserve">: </w:t>
      </w:r>
      <w:hyperlink r:id="rId8" w:tgtFrame="_blank" w:history="1">
        <w:r w:rsidR="0093745E" w:rsidRPr="00EB14CD">
          <w:rPr>
            <w:rStyle w:val="Hyperlink"/>
            <w:rFonts w:ascii="Times New Roman" w:hAnsi="Times New Roman"/>
            <w:color w:val="auto"/>
            <w:sz w:val="24"/>
            <w:szCs w:val="24"/>
            <w:u w:val="none"/>
          </w:rPr>
          <w:t>http://dx.doi.org/10.1037/0033-2909.118.3.315</w:t>
        </w:r>
      </w:hyperlink>
      <w:r w:rsidR="0093745E" w:rsidRPr="0093745E">
        <w:rPr>
          <w:rFonts w:ascii="Times New Roman" w:hAnsi="Times New Roman" w:cs="Times New Roman"/>
          <w:sz w:val="24"/>
          <w:szCs w:val="24"/>
        </w:rPr>
        <w:t xml:space="preserve"> (1995).</w:t>
      </w:r>
    </w:p>
    <w:p w:rsidR="002E4478" w:rsidRPr="00A27E28" w:rsidRDefault="002E4478" w:rsidP="00252F67">
      <w:pPr>
        <w:autoSpaceDE w:val="0"/>
        <w:autoSpaceDN w:val="0"/>
        <w:adjustRightInd w:val="0"/>
        <w:spacing w:after="0" w:line="240" w:lineRule="auto"/>
        <w:rPr>
          <w:rFonts w:ascii="Times New Roman" w:hAnsi="Times New Roman" w:cs="Times New Roman"/>
          <w:sz w:val="24"/>
          <w:szCs w:val="24"/>
        </w:rPr>
      </w:pPr>
    </w:p>
    <w:p w:rsidR="002E4478" w:rsidRPr="00A27E28" w:rsidRDefault="00C044FB"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w:t>
      </w:r>
      <w:r w:rsidR="0093745E" w:rsidRPr="0093745E">
        <w:rPr>
          <w:rFonts w:ascii="Times New Roman" w:hAnsi="Times New Roman" w:cs="Times New Roman"/>
          <w:sz w:val="24"/>
          <w:szCs w:val="24"/>
        </w:rPr>
        <w:t xml:space="preserve">. </w:t>
      </w:r>
      <w:r w:rsidR="0093745E" w:rsidRPr="0093745E">
        <w:rPr>
          <w:rFonts w:ascii="Times New Roman" w:eastAsia="Times New Roman" w:hAnsi="Times New Roman" w:cs="Times New Roman"/>
          <w:bCs/>
          <w:sz w:val="24"/>
          <w:szCs w:val="24"/>
          <w:lang w:val="pl-PL"/>
        </w:rPr>
        <w:t xml:space="preserve">Rozporządzenie Ministra Sprawiedliwości. </w:t>
      </w:r>
      <w:r w:rsidR="0093745E" w:rsidRPr="0093745E">
        <w:rPr>
          <w:rFonts w:ascii="Times New Roman" w:eastAsia="Times New Roman" w:hAnsi="Times New Roman" w:cs="Times New Roman"/>
          <w:bCs/>
          <w:i/>
          <w:sz w:val="24"/>
          <w:szCs w:val="24"/>
          <w:lang w:val="pl-PL"/>
        </w:rPr>
        <w:t>Pozycja 981</w:t>
      </w:r>
      <w:r w:rsidR="0093745E" w:rsidRPr="0093745E">
        <w:rPr>
          <w:rFonts w:ascii="Times New Roman" w:eastAsia="Times New Roman" w:hAnsi="Times New Roman" w:cs="Times New Roman"/>
          <w:bCs/>
          <w:sz w:val="24"/>
          <w:szCs w:val="24"/>
          <w:lang w:val="pl-PL"/>
        </w:rPr>
        <w:t xml:space="preserve">. Retrieved from: </w:t>
      </w:r>
      <w:r w:rsidR="0093745E" w:rsidRPr="0093745E">
        <w:rPr>
          <w:rFonts w:ascii="Times New Roman" w:hAnsi="Times New Roman" w:cs="Times New Roman"/>
          <w:sz w:val="24"/>
          <w:szCs w:val="24"/>
        </w:rPr>
        <w:t>http://static1.money.pl/d/akty_prawne/pdf/DU/2003/104/DU20031040981.pdf (2003).</w:t>
      </w:r>
    </w:p>
    <w:p w:rsidR="002E4478" w:rsidRPr="00A27E28" w:rsidRDefault="002E4478" w:rsidP="00252F67">
      <w:pPr>
        <w:autoSpaceDE w:val="0"/>
        <w:autoSpaceDN w:val="0"/>
        <w:adjustRightInd w:val="0"/>
        <w:spacing w:after="0" w:line="240" w:lineRule="auto"/>
        <w:rPr>
          <w:rFonts w:ascii="Times New Roman" w:hAnsi="Times New Roman" w:cs="Times New Roman"/>
          <w:sz w:val="24"/>
          <w:szCs w:val="24"/>
        </w:rPr>
      </w:pPr>
    </w:p>
    <w:p w:rsidR="00A41135" w:rsidRPr="00A27E28" w:rsidRDefault="00C044FB"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1</w:t>
      </w:r>
      <w:r w:rsidR="0093745E" w:rsidRPr="0093745E">
        <w:rPr>
          <w:rFonts w:ascii="Times New Roman" w:hAnsi="Times New Roman" w:cs="Times New Roman"/>
          <w:sz w:val="24"/>
          <w:szCs w:val="24"/>
          <w:shd w:val="clear" w:color="auto" w:fill="FFFFFF"/>
        </w:rPr>
        <w:t xml:space="preserve">. </w:t>
      </w:r>
      <w:r w:rsidR="0093745E" w:rsidRPr="0093745E">
        <w:rPr>
          <w:rFonts w:ascii="Times New Roman" w:hAnsi="Times New Roman" w:cs="Times New Roman"/>
          <w:sz w:val="24"/>
          <w:szCs w:val="24"/>
        </w:rPr>
        <w:t xml:space="preserve">Valentine, T., Davis, J.P., Memon, A., &amp; Roberts, A. Showups and their influence on a subsequent video lineup. </w:t>
      </w:r>
      <w:r w:rsidR="0093745E" w:rsidRPr="0093745E">
        <w:rPr>
          <w:rFonts w:ascii="Times New Roman" w:hAnsi="Times New Roman" w:cs="Times New Roman"/>
          <w:i/>
          <w:sz w:val="24"/>
          <w:szCs w:val="24"/>
        </w:rPr>
        <w:t xml:space="preserve">App. Cog. Psych. </w:t>
      </w:r>
      <w:r w:rsidR="0093745E" w:rsidRPr="0093745E">
        <w:rPr>
          <w:rFonts w:ascii="Times New Roman" w:hAnsi="Times New Roman" w:cs="Times New Roman"/>
          <w:b/>
          <w:sz w:val="24"/>
          <w:szCs w:val="24"/>
        </w:rPr>
        <w:t>26</w:t>
      </w:r>
      <w:r w:rsidR="0093745E" w:rsidRPr="0093745E">
        <w:rPr>
          <w:rFonts w:ascii="Times New Roman" w:hAnsi="Times New Roman" w:cs="Times New Roman"/>
          <w:sz w:val="24"/>
          <w:szCs w:val="24"/>
        </w:rPr>
        <w:t>(1), 1-23.</w:t>
      </w:r>
      <w:r w:rsidR="0093745E" w:rsidRPr="0093745E">
        <w:rPr>
          <w:rFonts w:ascii="Times New Roman" w:hAnsi="Times New Roman" w:cs="Times New Roman"/>
          <w:i/>
          <w:sz w:val="24"/>
          <w:szCs w:val="24"/>
        </w:rPr>
        <w:t xml:space="preserve"> </w:t>
      </w:r>
      <w:proofErr w:type="spellStart"/>
      <w:proofErr w:type="gramStart"/>
      <w:r w:rsidR="0093745E" w:rsidRPr="0093745E">
        <w:rPr>
          <w:rFonts w:ascii="Times New Roman" w:hAnsi="Times New Roman" w:cs="Times New Roman"/>
          <w:sz w:val="24"/>
          <w:szCs w:val="24"/>
          <w:shd w:val="clear" w:color="auto" w:fill="FFFFFF"/>
        </w:rPr>
        <w:t>doi</w:t>
      </w:r>
      <w:proofErr w:type="spellEnd"/>
      <w:proofErr w:type="gramEnd"/>
      <w:r w:rsidR="0093745E" w:rsidRPr="0093745E">
        <w:rPr>
          <w:rFonts w:ascii="Times New Roman" w:hAnsi="Times New Roman" w:cs="Times New Roman"/>
          <w:sz w:val="24"/>
          <w:szCs w:val="24"/>
          <w:shd w:val="clear" w:color="auto" w:fill="FFFFFF"/>
        </w:rPr>
        <w:t xml:space="preserve">: 10.1002/acp.1796 </w:t>
      </w:r>
      <w:r w:rsidR="0093745E" w:rsidRPr="0093745E">
        <w:rPr>
          <w:rFonts w:ascii="Times New Roman" w:hAnsi="Times New Roman" w:cs="Times New Roman"/>
          <w:sz w:val="24"/>
          <w:szCs w:val="24"/>
        </w:rPr>
        <w:t>(2012).</w:t>
      </w:r>
    </w:p>
    <w:p w:rsidR="00C91373" w:rsidRPr="00A27E28" w:rsidRDefault="00C91373" w:rsidP="00252F67">
      <w:pPr>
        <w:spacing w:after="0" w:line="240" w:lineRule="auto"/>
        <w:rPr>
          <w:rFonts w:ascii="Times New Roman" w:hAnsi="Times New Roman" w:cs="Times New Roman"/>
          <w:sz w:val="24"/>
          <w:szCs w:val="24"/>
        </w:rPr>
      </w:pPr>
    </w:p>
    <w:p w:rsidR="003147C6" w:rsidRDefault="00BA3742" w:rsidP="00252F67">
      <w:pPr>
        <w:spacing w:after="0" w:line="240" w:lineRule="auto"/>
        <w:rPr>
          <w:ins w:id="139" w:author="Author" w:date="2015-06-01T12:23:00Z"/>
          <w:rFonts w:ascii="Times New Roman" w:eastAsia="Arial Unicode MS" w:hAnsi="Times New Roman" w:cs="Times New Roman"/>
          <w:sz w:val="24"/>
          <w:szCs w:val="24"/>
          <w:bdr w:val="none" w:sz="0" w:space="0" w:color="auto" w:frame="1"/>
          <w:shd w:val="clear" w:color="auto" w:fill="FFFFFF"/>
        </w:rPr>
      </w:pPr>
      <w:ins w:id="140" w:author="Author" w:date="2015-06-01T12:20:00Z">
        <w:r w:rsidRPr="00BA3742">
          <w:rPr>
            <w:rFonts w:ascii="Times New Roman" w:hAnsi="Times New Roman" w:cs="Times New Roman"/>
            <w:sz w:val="24"/>
            <w:szCs w:val="24"/>
            <w:rPrChange w:id="141" w:author="Author" w:date="2015-06-01T12:23:00Z">
              <w:rPr>
                <w:sz w:val="21"/>
                <w:szCs w:val="21"/>
              </w:rPr>
            </w:rPrChange>
          </w:rPr>
          <w:t xml:space="preserve">52. </w:t>
        </w:r>
        <w:proofErr w:type="spellStart"/>
        <w:r w:rsidRPr="00BA3742">
          <w:rPr>
            <w:rFonts w:ascii="Times New Roman" w:hAnsi="Times New Roman" w:cs="Times New Roman"/>
            <w:sz w:val="24"/>
            <w:szCs w:val="24"/>
            <w:rPrChange w:id="142" w:author="Author" w:date="2015-06-01T12:23:00Z">
              <w:rPr>
                <w:sz w:val="21"/>
                <w:szCs w:val="21"/>
              </w:rPr>
            </w:rPrChange>
          </w:rPr>
          <w:t>Mickes</w:t>
        </w:r>
        <w:proofErr w:type="spellEnd"/>
        <w:r w:rsidRPr="00BA3742">
          <w:rPr>
            <w:rFonts w:ascii="Times New Roman" w:hAnsi="Times New Roman" w:cs="Times New Roman"/>
            <w:sz w:val="24"/>
            <w:szCs w:val="24"/>
            <w:rPrChange w:id="143" w:author="Author" w:date="2015-06-01T12:23:00Z">
              <w:rPr>
                <w:sz w:val="21"/>
                <w:szCs w:val="21"/>
              </w:rPr>
            </w:rPrChange>
          </w:rPr>
          <w:t xml:space="preserve">, L., Moreland, M.B., Clark, S.E., </w:t>
        </w:r>
        <w:proofErr w:type="spellStart"/>
        <w:r w:rsidRPr="00BA3742">
          <w:rPr>
            <w:rFonts w:ascii="Times New Roman" w:hAnsi="Times New Roman" w:cs="Times New Roman"/>
            <w:sz w:val="24"/>
            <w:szCs w:val="24"/>
            <w:rPrChange w:id="144" w:author="Author" w:date="2015-06-01T12:23:00Z">
              <w:rPr>
                <w:sz w:val="21"/>
                <w:szCs w:val="21"/>
              </w:rPr>
            </w:rPrChange>
          </w:rPr>
          <w:t>Wixted</w:t>
        </w:r>
        <w:proofErr w:type="spellEnd"/>
        <w:r w:rsidRPr="00BA3742">
          <w:rPr>
            <w:rFonts w:ascii="Times New Roman" w:hAnsi="Times New Roman" w:cs="Times New Roman"/>
            <w:sz w:val="24"/>
            <w:szCs w:val="24"/>
            <w:rPrChange w:id="145" w:author="Author" w:date="2015-06-01T12:23:00Z">
              <w:rPr>
                <w:sz w:val="21"/>
                <w:szCs w:val="21"/>
              </w:rPr>
            </w:rPrChange>
          </w:rPr>
          <w:t>, J</w:t>
        </w:r>
      </w:ins>
      <w:ins w:id="146" w:author="Author" w:date="2015-06-01T12:21:00Z">
        <w:r w:rsidRPr="00BA3742">
          <w:rPr>
            <w:rFonts w:ascii="Times New Roman" w:hAnsi="Times New Roman" w:cs="Times New Roman"/>
            <w:sz w:val="24"/>
            <w:szCs w:val="24"/>
            <w:rPrChange w:id="147" w:author="Author" w:date="2015-06-01T12:23:00Z">
              <w:rPr>
                <w:sz w:val="21"/>
                <w:szCs w:val="21"/>
              </w:rPr>
            </w:rPrChange>
          </w:rPr>
          <w:t>.T. Missing the information needed to perform ROC analysis? Then compute d</w:t>
        </w:r>
      </w:ins>
      <w:ins w:id="148" w:author="Author" w:date="2015-06-01T12:23:00Z">
        <w:r w:rsidR="003147C6">
          <w:rPr>
            <w:rFonts w:ascii="Times New Roman" w:eastAsia="OEFNM F+ MTSY" w:hAnsi="Times New Roman" w:cs="Times New Roman"/>
            <w:sz w:val="24"/>
            <w:szCs w:val="24"/>
            <w:vertAlign w:val="superscript"/>
          </w:rPr>
          <w:t>/</w:t>
        </w:r>
      </w:ins>
      <w:ins w:id="149" w:author="Author" w:date="2015-06-01T12:21:00Z">
        <w:r w:rsidRPr="00BA3742">
          <w:rPr>
            <w:rFonts w:ascii="Times New Roman" w:eastAsia="OEFNM F+ MTSY" w:hAnsi="Times New Roman" w:cs="Times New Roman"/>
            <w:sz w:val="24"/>
            <w:szCs w:val="24"/>
            <w:rPrChange w:id="150" w:author="Author" w:date="2015-06-01T12:23:00Z">
              <w:rPr>
                <w:rFonts w:eastAsia="OEFNM F+ MTSY"/>
                <w:sz w:val="27"/>
                <w:szCs w:val="27"/>
              </w:rPr>
            </w:rPrChange>
          </w:rPr>
          <w:t xml:space="preserve">, not the </w:t>
        </w:r>
        <w:proofErr w:type="spellStart"/>
        <w:r w:rsidRPr="00BA3742">
          <w:rPr>
            <w:rFonts w:ascii="Times New Roman" w:eastAsia="OEFNM F+ MTSY" w:hAnsi="Times New Roman" w:cs="Times New Roman"/>
            <w:sz w:val="24"/>
            <w:szCs w:val="24"/>
            <w:rPrChange w:id="151" w:author="Author" w:date="2015-06-01T12:23:00Z">
              <w:rPr>
                <w:rFonts w:eastAsia="OEFNM F+ MTSY"/>
                <w:sz w:val="27"/>
                <w:szCs w:val="27"/>
              </w:rPr>
            </w:rPrChange>
          </w:rPr>
          <w:t>diagnosticity</w:t>
        </w:r>
        <w:proofErr w:type="spellEnd"/>
        <w:r w:rsidRPr="00BA3742">
          <w:rPr>
            <w:rFonts w:ascii="Times New Roman" w:eastAsia="OEFNM F+ MTSY" w:hAnsi="Times New Roman" w:cs="Times New Roman"/>
            <w:sz w:val="24"/>
            <w:szCs w:val="24"/>
            <w:rPrChange w:id="152" w:author="Author" w:date="2015-06-01T12:23:00Z">
              <w:rPr>
                <w:rFonts w:eastAsia="OEFNM F+ MTSY"/>
                <w:sz w:val="27"/>
                <w:szCs w:val="27"/>
              </w:rPr>
            </w:rPrChange>
          </w:rPr>
          <w:t xml:space="preserve"> ratio. </w:t>
        </w:r>
        <w:proofErr w:type="gramStart"/>
        <w:r w:rsidRPr="00BA3742">
          <w:rPr>
            <w:rFonts w:ascii="Times New Roman" w:hAnsi="Times New Roman" w:cs="Times New Roman"/>
            <w:i/>
            <w:sz w:val="24"/>
            <w:szCs w:val="24"/>
            <w:rPrChange w:id="153" w:author="Author" w:date="2015-06-01T12:24:00Z">
              <w:rPr>
                <w:sz w:val="12"/>
                <w:szCs w:val="12"/>
              </w:rPr>
            </w:rPrChange>
          </w:rPr>
          <w:t xml:space="preserve">J App Res </w:t>
        </w:r>
        <w:proofErr w:type="spellStart"/>
        <w:r w:rsidRPr="00BA3742">
          <w:rPr>
            <w:rFonts w:ascii="Times New Roman" w:hAnsi="Times New Roman" w:cs="Times New Roman"/>
            <w:i/>
            <w:sz w:val="24"/>
            <w:szCs w:val="24"/>
            <w:rPrChange w:id="154" w:author="Author" w:date="2015-06-01T12:24:00Z">
              <w:rPr>
                <w:rFonts w:ascii="Times New Roman" w:hAnsi="Times New Roman" w:cs="Times New Roman"/>
                <w:sz w:val="24"/>
                <w:szCs w:val="24"/>
              </w:rPr>
            </w:rPrChange>
          </w:rPr>
          <w:t>Mem</w:t>
        </w:r>
        <w:proofErr w:type="spellEnd"/>
        <w:r w:rsidRPr="00BA3742">
          <w:rPr>
            <w:rFonts w:ascii="Times New Roman" w:hAnsi="Times New Roman" w:cs="Times New Roman"/>
            <w:i/>
            <w:sz w:val="24"/>
            <w:szCs w:val="24"/>
            <w:rPrChange w:id="155" w:author="Author" w:date="2015-06-01T12:24:00Z">
              <w:rPr>
                <w:rFonts w:ascii="Times New Roman" w:hAnsi="Times New Roman" w:cs="Times New Roman"/>
                <w:sz w:val="24"/>
                <w:szCs w:val="24"/>
              </w:rPr>
            </w:rPrChange>
          </w:rPr>
          <w:t xml:space="preserve"> and Cog</w:t>
        </w:r>
      </w:ins>
      <w:ins w:id="156" w:author="Author" w:date="2015-06-01T12:24:00Z">
        <w:r w:rsidR="003147C6">
          <w:rPr>
            <w:rFonts w:ascii="Times New Roman" w:hAnsi="Times New Roman" w:cs="Times New Roman"/>
            <w:sz w:val="24"/>
            <w:szCs w:val="24"/>
          </w:rPr>
          <w:t>.</w:t>
        </w:r>
      </w:ins>
      <w:proofErr w:type="gramEnd"/>
      <w:ins w:id="157" w:author="Author" w:date="2015-06-01T12:21:00Z">
        <w:r>
          <w:rPr>
            <w:rFonts w:ascii="Times New Roman" w:hAnsi="Times New Roman" w:cs="Times New Roman"/>
            <w:sz w:val="24"/>
            <w:szCs w:val="24"/>
          </w:rPr>
          <w:t xml:space="preserve"> </w:t>
        </w:r>
        <w:r w:rsidRPr="00BA3742">
          <w:rPr>
            <w:rFonts w:ascii="Times New Roman" w:hAnsi="Times New Roman" w:cs="Times New Roman"/>
            <w:b/>
            <w:sz w:val="24"/>
            <w:szCs w:val="24"/>
            <w:rPrChange w:id="158" w:author="Author" w:date="2015-06-01T12:24:00Z">
              <w:rPr>
                <w:rFonts w:ascii="Times New Roman" w:hAnsi="Times New Roman" w:cs="Times New Roman"/>
                <w:sz w:val="24"/>
                <w:szCs w:val="24"/>
              </w:rPr>
            </w:rPrChange>
          </w:rPr>
          <w:t>3</w:t>
        </w:r>
      </w:ins>
      <w:ins w:id="159" w:author="Author" w:date="2015-06-01T12:25:00Z">
        <w:r w:rsidRPr="00BA3742">
          <w:rPr>
            <w:rFonts w:ascii="Times New Roman" w:hAnsi="Times New Roman" w:cs="Times New Roman"/>
            <w:sz w:val="24"/>
            <w:szCs w:val="24"/>
            <w:rPrChange w:id="160" w:author="Author" w:date="2015-06-01T12:25:00Z">
              <w:rPr>
                <w:rFonts w:ascii="Times New Roman" w:hAnsi="Times New Roman" w:cs="Times New Roman"/>
                <w:b/>
                <w:sz w:val="24"/>
                <w:szCs w:val="24"/>
              </w:rPr>
            </w:rPrChange>
          </w:rPr>
          <w:t>(2),</w:t>
        </w:r>
      </w:ins>
      <w:ins w:id="161" w:author="Author" w:date="2015-06-01T12:21:00Z">
        <w:r>
          <w:rPr>
            <w:rFonts w:ascii="Times New Roman" w:hAnsi="Times New Roman" w:cs="Times New Roman"/>
            <w:sz w:val="24"/>
            <w:szCs w:val="24"/>
          </w:rPr>
          <w:t xml:space="preserve"> </w:t>
        </w:r>
        <w:r w:rsidRPr="00BA3742">
          <w:rPr>
            <w:rFonts w:ascii="Times New Roman" w:hAnsi="Times New Roman" w:cs="Times New Roman"/>
            <w:sz w:val="24"/>
            <w:szCs w:val="24"/>
            <w:rPrChange w:id="162" w:author="Author" w:date="2015-06-01T12:23:00Z">
              <w:rPr>
                <w:sz w:val="12"/>
                <w:szCs w:val="12"/>
              </w:rPr>
            </w:rPrChange>
          </w:rPr>
          <w:t>58–62</w:t>
        </w:r>
      </w:ins>
      <w:ins w:id="163" w:author="Author" w:date="2015-06-01T12:23:00Z">
        <w:r w:rsidRPr="00BA3742">
          <w:rPr>
            <w:rFonts w:ascii="Times New Roman" w:hAnsi="Times New Roman" w:cs="Times New Roman"/>
            <w:sz w:val="24"/>
            <w:szCs w:val="24"/>
            <w:rPrChange w:id="164" w:author="Author" w:date="2015-06-01T12:23:00Z">
              <w:rPr>
                <w:sz w:val="12"/>
                <w:szCs w:val="12"/>
              </w:rPr>
            </w:rPrChange>
          </w:rPr>
          <w:t>. doi:10.1016/j.jarmac.2014.04.007</w:t>
        </w:r>
      </w:ins>
      <w:ins w:id="165" w:author="Author" w:date="2015-06-01T12:24:00Z">
        <w:r w:rsidR="003147C6">
          <w:rPr>
            <w:rFonts w:ascii="Times New Roman" w:eastAsia="Arial Unicode MS" w:hAnsi="Times New Roman" w:cs="Times New Roman"/>
            <w:sz w:val="24"/>
            <w:szCs w:val="24"/>
            <w:bdr w:val="none" w:sz="0" w:space="0" w:color="auto" w:frame="1"/>
            <w:shd w:val="clear" w:color="auto" w:fill="FFFFFF"/>
          </w:rPr>
          <w:t xml:space="preserve"> (2014).</w:t>
        </w:r>
      </w:ins>
    </w:p>
    <w:p w:rsidR="003147C6" w:rsidRPr="003147C6" w:rsidRDefault="003147C6" w:rsidP="00252F67">
      <w:pPr>
        <w:spacing w:after="0" w:line="240" w:lineRule="auto"/>
        <w:rPr>
          <w:ins w:id="166" w:author="Author" w:date="2015-06-01T12:20:00Z"/>
          <w:rFonts w:ascii="Times New Roman" w:hAnsi="Times New Roman" w:cs="Times New Roman"/>
          <w:sz w:val="24"/>
          <w:szCs w:val="24"/>
        </w:rPr>
      </w:pPr>
    </w:p>
    <w:p w:rsidR="00D7331E" w:rsidRPr="00A27E28" w:rsidRDefault="00C044FB" w:rsidP="00252F67">
      <w:pPr>
        <w:spacing w:after="0" w:line="240" w:lineRule="auto"/>
        <w:rPr>
          <w:rFonts w:ascii="Times New Roman" w:hAnsi="Times New Roman" w:cs="Times New Roman"/>
          <w:sz w:val="24"/>
          <w:szCs w:val="24"/>
        </w:rPr>
      </w:pPr>
      <w:del w:id="167" w:author="Author" w:date="2015-06-01T12:20:00Z">
        <w:r w:rsidRPr="00EB14CD" w:rsidDel="003147C6">
          <w:rPr>
            <w:rFonts w:ascii="Times New Roman" w:hAnsi="Times New Roman" w:cs="Times New Roman"/>
            <w:sz w:val="24"/>
            <w:szCs w:val="24"/>
          </w:rPr>
          <w:delText>5</w:delText>
        </w:r>
        <w:r w:rsidDel="003147C6">
          <w:rPr>
            <w:rFonts w:ascii="Times New Roman" w:hAnsi="Times New Roman" w:cs="Times New Roman"/>
            <w:sz w:val="24"/>
            <w:szCs w:val="24"/>
          </w:rPr>
          <w:delText>2</w:delText>
        </w:r>
      </w:del>
      <w:ins w:id="168" w:author="Author" w:date="2015-06-01T12:20:00Z">
        <w:r w:rsidR="003147C6" w:rsidRPr="00EB14CD">
          <w:rPr>
            <w:rFonts w:ascii="Times New Roman" w:hAnsi="Times New Roman" w:cs="Times New Roman"/>
            <w:sz w:val="24"/>
            <w:szCs w:val="24"/>
          </w:rPr>
          <w:t>5</w:t>
        </w:r>
        <w:r w:rsidR="003147C6">
          <w:rPr>
            <w:rFonts w:ascii="Times New Roman" w:hAnsi="Times New Roman" w:cs="Times New Roman"/>
            <w:sz w:val="24"/>
            <w:szCs w:val="24"/>
          </w:rPr>
          <w:t>3</w:t>
        </w:r>
      </w:ins>
      <w:r w:rsidR="0093745E" w:rsidRPr="00EB14CD">
        <w:rPr>
          <w:rFonts w:ascii="Times New Roman" w:hAnsi="Times New Roman" w:cs="Times New Roman"/>
          <w:sz w:val="24"/>
          <w:szCs w:val="24"/>
        </w:rPr>
        <w:t xml:space="preserve">. </w:t>
      </w:r>
      <w:hyperlink r:id="rId9" w:history="1">
        <w:r w:rsidR="0093745E" w:rsidRPr="00EB14CD">
          <w:rPr>
            <w:rStyle w:val="instancename"/>
            <w:rFonts w:ascii="Times New Roman" w:hAnsi="Times New Roman" w:cs="Times New Roman"/>
            <w:sz w:val="24"/>
            <w:szCs w:val="24"/>
            <w:shd w:val="clear" w:color="auto" w:fill="FFFFFF"/>
          </w:rPr>
          <w:t xml:space="preserve">Wilcock, R., Bull, R., &amp; Milne, R. </w:t>
        </w:r>
        <w:r w:rsidR="0093745E" w:rsidRPr="00EB14CD">
          <w:rPr>
            <w:rStyle w:val="instancename"/>
            <w:rFonts w:ascii="Times New Roman" w:hAnsi="Times New Roman" w:cs="Times New Roman"/>
            <w:i/>
            <w:sz w:val="24"/>
            <w:szCs w:val="24"/>
            <w:shd w:val="clear" w:color="auto" w:fill="FFFFFF"/>
          </w:rPr>
          <w:t xml:space="preserve">Witness Identification in Criminal Cases: Psychology and Practice. </w:t>
        </w:r>
        <w:r w:rsidR="0093745E" w:rsidRPr="00EB14CD">
          <w:rPr>
            <w:rStyle w:val="instancename"/>
            <w:rFonts w:ascii="Times New Roman" w:hAnsi="Times New Roman" w:cs="Times New Roman"/>
            <w:sz w:val="24"/>
            <w:szCs w:val="24"/>
            <w:shd w:val="clear" w:color="auto" w:fill="FFFFFF"/>
          </w:rPr>
          <w:t>Oxford: Oxford University Press</w:t>
        </w:r>
      </w:hyperlink>
      <w:r w:rsidR="0093745E" w:rsidRPr="00EB14CD">
        <w:rPr>
          <w:rFonts w:ascii="Times New Roman" w:hAnsi="Times New Roman" w:cs="Times New Roman"/>
          <w:sz w:val="24"/>
          <w:szCs w:val="24"/>
        </w:rPr>
        <w:t xml:space="preserve"> (2008).</w:t>
      </w:r>
    </w:p>
    <w:p w:rsidR="00D7331E" w:rsidRPr="00A27E28" w:rsidRDefault="00D7331E" w:rsidP="00252F67">
      <w:pPr>
        <w:spacing w:after="0" w:line="240" w:lineRule="auto"/>
        <w:rPr>
          <w:rFonts w:ascii="Times New Roman" w:hAnsi="Times New Roman" w:cs="Times New Roman"/>
          <w:sz w:val="24"/>
          <w:szCs w:val="24"/>
          <w:shd w:val="clear" w:color="auto" w:fill="FFFFFF"/>
        </w:rPr>
      </w:pPr>
    </w:p>
    <w:sectPr w:rsidR="00D7331E" w:rsidRPr="00A27E28" w:rsidSect="00D63ED4">
      <w:footerReference w:type="default" r:id="rId10"/>
      <w:pgSz w:w="11906" w:h="16838"/>
      <w:pgMar w:top="1440" w:right="1440" w:bottom="1440" w:left="1440" w:header="708" w:footer="708" w:gutter="0"/>
      <w:lnNumType w:countBy="1"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F4E" w:rsidRDefault="00C97F4E" w:rsidP="00DF3F30">
      <w:pPr>
        <w:spacing w:after="0" w:line="240" w:lineRule="auto"/>
      </w:pPr>
      <w:r>
        <w:separator/>
      </w:r>
    </w:p>
  </w:endnote>
  <w:endnote w:type="continuationSeparator" w:id="0">
    <w:p w:rsidR="00C97F4E" w:rsidRDefault="00C97F4E" w:rsidP="00DF3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CenturySchlbkLTStd-Roman">
    <w:altName w:val="MS Mincho"/>
    <w:panose1 w:val="00000000000000000000"/>
    <w:charset w:val="80"/>
    <w:family w:val="roman"/>
    <w:notTrueType/>
    <w:pitch w:val="default"/>
    <w:sig w:usb0="00000003" w:usb1="08070000" w:usb2="00000010" w:usb3="00000000" w:csb0="00020001" w:csb1="00000000"/>
  </w:font>
  <w:font w:name="AdvTT6120e2aa+20">
    <w:altName w:val="MS Mincho"/>
    <w:panose1 w:val="00000000000000000000"/>
    <w:charset w:val="80"/>
    <w:family w:val="auto"/>
    <w:notTrueType/>
    <w:pitch w:val="default"/>
    <w:sig w:usb0="00000003" w:usb1="08070000" w:usb2="00000010" w:usb3="00000000" w:csb0="00020001" w:csb1="00000000"/>
  </w:font>
  <w:font w:name="NewCenturySchlbkLTStd-It">
    <w:altName w:val="MS Mincho"/>
    <w:panose1 w:val="00000000000000000000"/>
    <w:charset w:val="80"/>
    <w:family w:val="roman"/>
    <w:notTrueType/>
    <w:pitch w:val="default"/>
    <w:sig w:usb0="00000003" w:usb1="08070000" w:usb2="00000010" w:usb3="00000000" w:csb0="00020001" w:csb1="00000000"/>
  </w:font>
  <w:font w:name="OptimaLTStd-Bold">
    <w:altName w:val="MS Gothic"/>
    <w:panose1 w:val="00000000000000000000"/>
    <w:charset w:val="80"/>
    <w:family w:val="swiss"/>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OEFNM F+ MTSY">
    <w:altName w:val="MTSY"/>
    <w:panose1 w:val="00000000000000000000"/>
    <w:charset w:val="81"/>
    <w:family w:val="swiss"/>
    <w:notTrueType/>
    <w:pitch w:val="default"/>
    <w:sig w:usb0="00000003" w:usb1="09060000" w:usb2="00000010"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7985718"/>
      <w:docPartObj>
        <w:docPartGallery w:val="Page Numbers (Bottom of Page)"/>
        <w:docPartUnique/>
      </w:docPartObj>
    </w:sdtPr>
    <w:sdtEndPr>
      <w:rPr>
        <w:noProof/>
      </w:rPr>
    </w:sdtEndPr>
    <w:sdtContent>
      <w:p w:rsidR="007F7EC8" w:rsidRDefault="007F7EC8">
        <w:pPr>
          <w:pStyle w:val="Footer"/>
          <w:jc w:val="center"/>
        </w:pPr>
        <w:fldSimple w:instr=" PAGE   \* MERGEFORMAT ">
          <w:r w:rsidR="00924D9E">
            <w:rPr>
              <w:noProof/>
            </w:rPr>
            <w:t>4</w:t>
          </w:r>
        </w:fldSimple>
      </w:p>
    </w:sdtContent>
  </w:sdt>
  <w:p w:rsidR="007F7EC8" w:rsidRDefault="007F7E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F4E" w:rsidRDefault="00C97F4E" w:rsidP="00DF3F30">
      <w:pPr>
        <w:spacing w:after="0" w:line="240" w:lineRule="auto"/>
      </w:pPr>
      <w:r>
        <w:separator/>
      </w:r>
    </w:p>
  </w:footnote>
  <w:footnote w:type="continuationSeparator" w:id="0">
    <w:p w:rsidR="00C97F4E" w:rsidRDefault="00C97F4E" w:rsidP="00DF3F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Courier New" w:hAnsi="Courier New"/>
      </w:r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1">
    <w:nsid w:val="03C71178"/>
    <w:multiLevelType w:val="hybridMultilevel"/>
    <w:tmpl w:val="BB148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7F76D3"/>
    <w:multiLevelType w:val="hybridMultilevel"/>
    <w:tmpl w:val="E89E8E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820E75"/>
    <w:multiLevelType w:val="multilevel"/>
    <w:tmpl w:val="042C8D58"/>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161AB5"/>
    <w:multiLevelType w:val="hybridMultilevel"/>
    <w:tmpl w:val="EBD875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6549C5"/>
    <w:multiLevelType w:val="multilevel"/>
    <w:tmpl w:val="C1F20738"/>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8E144C3"/>
    <w:multiLevelType w:val="hybridMultilevel"/>
    <w:tmpl w:val="12C0C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045965"/>
    <w:multiLevelType w:val="hybridMultilevel"/>
    <w:tmpl w:val="AA260D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1D7908"/>
    <w:multiLevelType w:val="multilevel"/>
    <w:tmpl w:val="E70C62AC"/>
    <w:lvl w:ilvl="0">
      <w:start w:val="1"/>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448350B"/>
    <w:multiLevelType w:val="multilevel"/>
    <w:tmpl w:val="5F5E028E"/>
    <w:lvl w:ilvl="0">
      <w:start w:val="7"/>
      <w:numFmt w:val="decimal"/>
      <w:lvlText w:val="%1."/>
      <w:lvlJc w:val="left"/>
      <w:pPr>
        <w:ind w:left="555" w:hanging="555"/>
      </w:pPr>
      <w:rPr>
        <w:rFonts w:eastAsia="Times New Roman" w:hint="default"/>
      </w:rPr>
    </w:lvl>
    <w:lvl w:ilvl="1">
      <w:start w:val="6"/>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nsid w:val="17A37C1D"/>
    <w:multiLevelType w:val="multilevel"/>
    <w:tmpl w:val="D2245E3A"/>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84D71E5"/>
    <w:multiLevelType w:val="multilevel"/>
    <w:tmpl w:val="B5E83A68"/>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8541274"/>
    <w:multiLevelType w:val="multilevel"/>
    <w:tmpl w:val="80FA7B00"/>
    <w:lvl w:ilvl="0">
      <w:start w:val="4"/>
      <w:numFmt w:val="decimal"/>
      <w:lvlText w:val="%1."/>
      <w:lvlJc w:val="left"/>
      <w:pPr>
        <w:ind w:left="555" w:hanging="555"/>
      </w:pPr>
      <w:rPr>
        <w:rFonts w:hint="default"/>
      </w:rPr>
    </w:lvl>
    <w:lvl w:ilvl="1">
      <w:start w:val="2"/>
      <w:numFmt w:val="decimal"/>
      <w:lvlText w:val="%1.%2."/>
      <w:lvlJc w:val="left"/>
      <w:pPr>
        <w:ind w:left="825" w:hanging="55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8CA32EF"/>
    <w:multiLevelType w:val="hybridMultilevel"/>
    <w:tmpl w:val="40B6D7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FA7446"/>
    <w:multiLevelType w:val="multilevel"/>
    <w:tmpl w:val="9EBE63F8"/>
    <w:lvl w:ilvl="0">
      <w:start w:val="2"/>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C0111DC"/>
    <w:multiLevelType w:val="hybridMultilevel"/>
    <w:tmpl w:val="033A03DA"/>
    <w:lvl w:ilvl="0" w:tplc="A7FE4680">
      <w:start w:val="1"/>
      <w:numFmt w:val="decimal"/>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F250760"/>
    <w:multiLevelType w:val="multilevel"/>
    <w:tmpl w:val="4E2A1BC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2124271"/>
    <w:multiLevelType w:val="multilevel"/>
    <w:tmpl w:val="49080414"/>
    <w:lvl w:ilvl="0">
      <w:start w:val="2"/>
      <w:numFmt w:val="decimal"/>
      <w:lvlText w:val="%1."/>
      <w:lvlJc w:val="left"/>
      <w:pPr>
        <w:ind w:left="555" w:hanging="555"/>
      </w:pPr>
      <w:rPr>
        <w:rFonts w:hint="default"/>
      </w:rPr>
    </w:lvl>
    <w:lvl w:ilvl="1">
      <w:start w:val="8"/>
      <w:numFmt w:val="decimal"/>
      <w:lvlText w:val="%1.%2."/>
      <w:lvlJc w:val="left"/>
      <w:pPr>
        <w:ind w:left="915" w:hanging="55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23CB5506"/>
    <w:multiLevelType w:val="hybridMultilevel"/>
    <w:tmpl w:val="B37AE014"/>
    <w:lvl w:ilvl="0" w:tplc="D242E3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2B66278F"/>
    <w:multiLevelType w:val="hybridMultilevel"/>
    <w:tmpl w:val="A96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B8A1A86"/>
    <w:multiLevelType w:val="multilevel"/>
    <w:tmpl w:val="88B6597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E5C2EF6"/>
    <w:multiLevelType w:val="multilevel"/>
    <w:tmpl w:val="8D3247C0"/>
    <w:lvl w:ilvl="0">
      <w:start w:val="3"/>
      <w:numFmt w:val="decimal"/>
      <w:lvlText w:val="%1"/>
      <w:lvlJc w:val="left"/>
      <w:pPr>
        <w:ind w:left="480" w:hanging="480"/>
      </w:pPr>
      <w:rPr>
        <w:rFonts w:hint="default"/>
      </w:rPr>
    </w:lvl>
    <w:lvl w:ilv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E7E4CAE"/>
    <w:multiLevelType w:val="multilevel"/>
    <w:tmpl w:val="A61CEEE4"/>
    <w:lvl w:ilvl="0">
      <w:start w:val="2"/>
      <w:numFmt w:val="decimal"/>
      <w:lvlText w:val="%1."/>
      <w:lvlJc w:val="left"/>
      <w:pPr>
        <w:ind w:left="555" w:hanging="555"/>
      </w:pPr>
      <w:rPr>
        <w:rFonts w:hint="default"/>
      </w:rPr>
    </w:lvl>
    <w:lvl w:ilvl="1">
      <w:start w:val="9"/>
      <w:numFmt w:val="decimal"/>
      <w:lvlText w:val="%1.%2."/>
      <w:lvlJc w:val="left"/>
      <w:pPr>
        <w:ind w:left="915" w:hanging="555"/>
      </w:pPr>
      <w:rPr>
        <w:rFonts w:hint="default"/>
      </w:rPr>
    </w:lvl>
    <w:lvl w:ilvl="2">
      <w:start w:val="5"/>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2F5F1CE4"/>
    <w:multiLevelType w:val="multilevel"/>
    <w:tmpl w:val="27B48956"/>
    <w:lvl w:ilvl="0">
      <w:start w:val="4"/>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F656B6B"/>
    <w:multiLevelType w:val="hybridMultilevel"/>
    <w:tmpl w:val="D26645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02777FE"/>
    <w:multiLevelType w:val="multilevel"/>
    <w:tmpl w:val="580E8AFA"/>
    <w:lvl w:ilvl="0">
      <w:start w:val="8"/>
      <w:numFmt w:val="decimal"/>
      <w:lvlText w:val="%1."/>
      <w:lvlJc w:val="left"/>
      <w:pPr>
        <w:ind w:left="555" w:hanging="555"/>
      </w:pPr>
      <w:rPr>
        <w:rFonts w:eastAsia="Times New Roman" w:hint="default"/>
        <w:color w:val="000000" w:themeColor="text1"/>
      </w:rPr>
    </w:lvl>
    <w:lvl w:ilvl="1">
      <w:start w:val="4"/>
      <w:numFmt w:val="decimal"/>
      <w:lvlText w:val="%1.%2."/>
      <w:lvlJc w:val="left"/>
      <w:pPr>
        <w:ind w:left="555" w:hanging="555"/>
      </w:pPr>
      <w:rPr>
        <w:rFonts w:eastAsia="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1080" w:hanging="108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440" w:hanging="144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800" w:hanging="1800"/>
      </w:pPr>
      <w:rPr>
        <w:rFonts w:eastAsia="Times New Roman" w:hint="default"/>
        <w:color w:val="000000" w:themeColor="text1"/>
      </w:rPr>
    </w:lvl>
    <w:lvl w:ilvl="8">
      <w:start w:val="1"/>
      <w:numFmt w:val="decimal"/>
      <w:lvlText w:val="%1.%2.%3)%4.%5.%6.%7.%8.%9."/>
      <w:lvlJc w:val="left"/>
      <w:pPr>
        <w:ind w:left="1800" w:hanging="1800"/>
      </w:pPr>
      <w:rPr>
        <w:rFonts w:eastAsia="Times New Roman" w:hint="default"/>
        <w:color w:val="000000" w:themeColor="text1"/>
      </w:rPr>
    </w:lvl>
  </w:abstractNum>
  <w:abstractNum w:abstractNumId="27">
    <w:nsid w:val="31FA0BD3"/>
    <w:multiLevelType w:val="multilevel"/>
    <w:tmpl w:val="7A663376"/>
    <w:lvl w:ilvl="0">
      <w:start w:val="2"/>
      <w:numFmt w:val="decimal"/>
      <w:lvlText w:val="%1."/>
      <w:lvlJc w:val="left"/>
      <w:pPr>
        <w:ind w:left="675" w:hanging="675"/>
      </w:pPr>
      <w:rPr>
        <w:rFonts w:hint="default"/>
      </w:rPr>
    </w:lvl>
    <w:lvl w:ilvl="1">
      <w:start w:val="6"/>
      <w:numFmt w:val="decimal"/>
      <w:lvlText w:val="%1.%2."/>
      <w:lvlJc w:val="left"/>
      <w:pPr>
        <w:ind w:left="1035" w:hanging="675"/>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34D4552F"/>
    <w:multiLevelType w:val="multilevel"/>
    <w:tmpl w:val="CFF210D6"/>
    <w:lvl w:ilvl="0">
      <w:start w:val="7"/>
      <w:numFmt w:val="decimal"/>
      <w:lvlText w:val="%1."/>
      <w:lvlJc w:val="left"/>
      <w:pPr>
        <w:ind w:left="375" w:hanging="375"/>
      </w:pPr>
      <w:rPr>
        <w:rFonts w:hint="default"/>
      </w:rPr>
    </w:lvl>
    <w:lvl w:ilvl="1">
      <w:start w:val="3"/>
      <w:numFmt w:val="decimal"/>
      <w:lvlText w:val="%1.%2)"/>
      <w:lvlJc w:val="left"/>
      <w:pPr>
        <w:ind w:left="862" w:hanging="7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3A022BFC"/>
    <w:multiLevelType w:val="multilevel"/>
    <w:tmpl w:val="3CAE6F36"/>
    <w:lvl w:ilvl="0">
      <w:start w:val="7"/>
      <w:numFmt w:val="decimal"/>
      <w:lvlText w:val="%1"/>
      <w:lvlJc w:val="left"/>
      <w:pPr>
        <w:ind w:left="360" w:hanging="360"/>
      </w:pPr>
      <w:rPr>
        <w:rFonts w:eastAsia="Times New Roman" w:hint="default"/>
      </w:rPr>
    </w:lvl>
    <w:lvl w:ilvl="1">
      <w:start w:val="1"/>
      <w:numFmt w:val="decimal"/>
      <w:lvlText w:val="%1.%2"/>
      <w:lvlJc w:val="left"/>
      <w:pPr>
        <w:ind w:left="630" w:hanging="360"/>
      </w:pPr>
      <w:rPr>
        <w:rFonts w:eastAsia="Times New Roman" w:hint="default"/>
      </w:rPr>
    </w:lvl>
    <w:lvl w:ilvl="2">
      <w:start w:val="1"/>
      <w:numFmt w:val="decimal"/>
      <w:lvlText w:val="%1.%2.%3"/>
      <w:lvlJc w:val="left"/>
      <w:pPr>
        <w:ind w:left="1260" w:hanging="720"/>
      </w:pPr>
      <w:rPr>
        <w:rFonts w:eastAsia="Times New Roman" w:hint="default"/>
      </w:rPr>
    </w:lvl>
    <w:lvl w:ilvl="3">
      <w:start w:val="1"/>
      <w:numFmt w:val="decimal"/>
      <w:lvlText w:val="%1.%2.%3.%4"/>
      <w:lvlJc w:val="left"/>
      <w:pPr>
        <w:ind w:left="1530" w:hanging="720"/>
      </w:pPr>
      <w:rPr>
        <w:rFonts w:eastAsia="Times New Roman" w:hint="default"/>
      </w:rPr>
    </w:lvl>
    <w:lvl w:ilvl="4">
      <w:start w:val="1"/>
      <w:numFmt w:val="decimal"/>
      <w:lvlText w:val="%1.%2.%3.%4.%5"/>
      <w:lvlJc w:val="left"/>
      <w:pPr>
        <w:ind w:left="2160" w:hanging="1080"/>
      </w:pPr>
      <w:rPr>
        <w:rFonts w:eastAsia="Times New Roman" w:hint="default"/>
      </w:rPr>
    </w:lvl>
    <w:lvl w:ilvl="5">
      <w:start w:val="1"/>
      <w:numFmt w:val="decimal"/>
      <w:lvlText w:val="%1.%2.%3.%4.%5.%6"/>
      <w:lvlJc w:val="left"/>
      <w:pPr>
        <w:ind w:left="2430" w:hanging="1080"/>
      </w:pPr>
      <w:rPr>
        <w:rFonts w:eastAsia="Times New Roman" w:hint="default"/>
      </w:rPr>
    </w:lvl>
    <w:lvl w:ilvl="6">
      <w:start w:val="1"/>
      <w:numFmt w:val="decimal"/>
      <w:lvlText w:val="%1.%2.%3.%4.%5.%6.%7"/>
      <w:lvlJc w:val="left"/>
      <w:pPr>
        <w:ind w:left="3060" w:hanging="1440"/>
      </w:pPr>
      <w:rPr>
        <w:rFonts w:eastAsia="Times New Roman" w:hint="default"/>
      </w:rPr>
    </w:lvl>
    <w:lvl w:ilvl="7">
      <w:start w:val="1"/>
      <w:numFmt w:val="decimal"/>
      <w:lvlText w:val="%1.%2.%3.%4.%5.%6.%7.%8"/>
      <w:lvlJc w:val="left"/>
      <w:pPr>
        <w:ind w:left="3330" w:hanging="1440"/>
      </w:pPr>
      <w:rPr>
        <w:rFonts w:eastAsia="Times New Roman" w:hint="default"/>
      </w:rPr>
    </w:lvl>
    <w:lvl w:ilvl="8">
      <w:start w:val="1"/>
      <w:numFmt w:val="decimal"/>
      <w:lvlText w:val="%1.%2.%3.%4.%5.%6.%7.%8.%9"/>
      <w:lvlJc w:val="left"/>
      <w:pPr>
        <w:ind w:left="3960" w:hanging="1800"/>
      </w:pPr>
      <w:rPr>
        <w:rFonts w:eastAsia="Times New Roman" w:hint="default"/>
      </w:rPr>
    </w:lvl>
  </w:abstractNum>
  <w:abstractNum w:abstractNumId="30">
    <w:nsid w:val="3AC30DC5"/>
    <w:multiLevelType w:val="multilevel"/>
    <w:tmpl w:val="9E441134"/>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3BEC1707"/>
    <w:multiLevelType w:val="multilevel"/>
    <w:tmpl w:val="19705E32"/>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3FDE65AE"/>
    <w:multiLevelType w:val="hybridMultilevel"/>
    <w:tmpl w:val="1C2E54BE"/>
    <w:lvl w:ilvl="0" w:tplc="59BAAF64">
      <w:start w:val="1"/>
      <w:numFmt w:val="decimal"/>
      <w:lvlText w:val="(%1)"/>
      <w:lvlJc w:val="left"/>
      <w:pPr>
        <w:tabs>
          <w:tab w:val="num" w:pos="3"/>
        </w:tabs>
        <w:ind w:left="3" w:hanging="570"/>
      </w:pPr>
      <w:rPr>
        <w:rFonts w:hint="default"/>
      </w:rPr>
    </w:lvl>
    <w:lvl w:ilvl="1" w:tplc="04090019" w:tentative="1">
      <w:start w:val="1"/>
      <w:numFmt w:val="lowerLetter"/>
      <w:lvlText w:val="%2."/>
      <w:lvlJc w:val="left"/>
      <w:pPr>
        <w:tabs>
          <w:tab w:val="num" w:pos="513"/>
        </w:tabs>
        <w:ind w:left="513" w:hanging="360"/>
      </w:pPr>
    </w:lvl>
    <w:lvl w:ilvl="2" w:tplc="0409001B" w:tentative="1">
      <w:start w:val="1"/>
      <w:numFmt w:val="lowerRoman"/>
      <w:lvlText w:val="%3."/>
      <w:lvlJc w:val="right"/>
      <w:pPr>
        <w:tabs>
          <w:tab w:val="num" w:pos="1233"/>
        </w:tabs>
        <w:ind w:left="1233" w:hanging="180"/>
      </w:pPr>
    </w:lvl>
    <w:lvl w:ilvl="3" w:tplc="0409000F" w:tentative="1">
      <w:start w:val="1"/>
      <w:numFmt w:val="decimal"/>
      <w:lvlText w:val="%4."/>
      <w:lvlJc w:val="left"/>
      <w:pPr>
        <w:tabs>
          <w:tab w:val="num" w:pos="1953"/>
        </w:tabs>
        <w:ind w:left="1953" w:hanging="360"/>
      </w:pPr>
    </w:lvl>
    <w:lvl w:ilvl="4" w:tplc="04090019" w:tentative="1">
      <w:start w:val="1"/>
      <w:numFmt w:val="lowerLetter"/>
      <w:lvlText w:val="%5."/>
      <w:lvlJc w:val="left"/>
      <w:pPr>
        <w:tabs>
          <w:tab w:val="num" w:pos="2673"/>
        </w:tabs>
        <w:ind w:left="2673" w:hanging="360"/>
      </w:pPr>
    </w:lvl>
    <w:lvl w:ilvl="5" w:tplc="0409001B" w:tentative="1">
      <w:start w:val="1"/>
      <w:numFmt w:val="lowerRoman"/>
      <w:lvlText w:val="%6."/>
      <w:lvlJc w:val="right"/>
      <w:pPr>
        <w:tabs>
          <w:tab w:val="num" w:pos="3393"/>
        </w:tabs>
        <w:ind w:left="3393" w:hanging="180"/>
      </w:pPr>
    </w:lvl>
    <w:lvl w:ilvl="6" w:tplc="0409000F" w:tentative="1">
      <w:start w:val="1"/>
      <w:numFmt w:val="decimal"/>
      <w:lvlText w:val="%7."/>
      <w:lvlJc w:val="left"/>
      <w:pPr>
        <w:tabs>
          <w:tab w:val="num" w:pos="4113"/>
        </w:tabs>
        <w:ind w:left="4113" w:hanging="360"/>
      </w:pPr>
    </w:lvl>
    <w:lvl w:ilvl="7" w:tplc="04090019" w:tentative="1">
      <w:start w:val="1"/>
      <w:numFmt w:val="lowerLetter"/>
      <w:lvlText w:val="%8."/>
      <w:lvlJc w:val="left"/>
      <w:pPr>
        <w:tabs>
          <w:tab w:val="num" w:pos="4833"/>
        </w:tabs>
        <w:ind w:left="4833" w:hanging="360"/>
      </w:pPr>
    </w:lvl>
    <w:lvl w:ilvl="8" w:tplc="0409001B" w:tentative="1">
      <w:start w:val="1"/>
      <w:numFmt w:val="lowerRoman"/>
      <w:lvlText w:val="%9."/>
      <w:lvlJc w:val="right"/>
      <w:pPr>
        <w:tabs>
          <w:tab w:val="num" w:pos="5553"/>
        </w:tabs>
        <w:ind w:left="5553" w:hanging="180"/>
      </w:pPr>
    </w:lvl>
  </w:abstractNum>
  <w:abstractNum w:abstractNumId="33">
    <w:nsid w:val="3FEA3B8F"/>
    <w:multiLevelType w:val="hybridMultilevel"/>
    <w:tmpl w:val="4ED8394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16B5BCD"/>
    <w:multiLevelType w:val="hybridMultilevel"/>
    <w:tmpl w:val="87BCAB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2DB1BE7"/>
    <w:multiLevelType w:val="multilevel"/>
    <w:tmpl w:val="35C08A30"/>
    <w:lvl w:ilvl="0">
      <w:start w:val="2"/>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48466EC9"/>
    <w:multiLevelType w:val="multilevel"/>
    <w:tmpl w:val="AC32962C"/>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4AB662C7"/>
    <w:multiLevelType w:val="multilevel"/>
    <w:tmpl w:val="D006033A"/>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4AF00F51"/>
    <w:multiLevelType w:val="hybridMultilevel"/>
    <w:tmpl w:val="F15617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C41265B"/>
    <w:multiLevelType w:val="hybridMultilevel"/>
    <w:tmpl w:val="8A42B1A4"/>
    <w:lvl w:ilvl="0" w:tplc="810408BC">
      <w:start w:val="3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E544523"/>
    <w:multiLevelType w:val="multilevel"/>
    <w:tmpl w:val="117280F4"/>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528B5D9F"/>
    <w:multiLevelType w:val="multilevel"/>
    <w:tmpl w:val="AC724514"/>
    <w:lvl w:ilvl="0">
      <w:start w:val="7"/>
      <w:numFmt w:val="decimal"/>
      <w:lvlText w:val="%1."/>
      <w:lvlJc w:val="left"/>
      <w:pPr>
        <w:ind w:left="555" w:hanging="555"/>
      </w:pPr>
      <w:rPr>
        <w:rFonts w:eastAsia="Times New Roman" w:hint="default"/>
      </w:rPr>
    </w:lvl>
    <w:lvl w:ilvl="1">
      <w:start w:val="7"/>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2">
    <w:nsid w:val="53413DCC"/>
    <w:multiLevelType w:val="hybridMultilevel"/>
    <w:tmpl w:val="C57486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5DD5470"/>
    <w:multiLevelType w:val="multilevel"/>
    <w:tmpl w:val="EC04EE32"/>
    <w:lvl w:ilvl="0">
      <w:start w:val="7"/>
      <w:numFmt w:val="decimal"/>
      <w:lvlText w:val="%1."/>
      <w:lvlJc w:val="left"/>
      <w:pPr>
        <w:ind w:left="375" w:hanging="3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562C13C4"/>
    <w:multiLevelType w:val="hybridMultilevel"/>
    <w:tmpl w:val="C4A47C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DF974E7"/>
    <w:multiLevelType w:val="hybridMultilevel"/>
    <w:tmpl w:val="6F0220B8"/>
    <w:lvl w:ilvl="0" w:tplc="E648F8E0">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ED15592"/>
    <w:multiLevelType w:val="multilevel"/>
    <w:tmpl w:val="E94237C8"/>
    <w:lvl w:ilvl="0">
      <w:start w:val="2"/>
      <w:numFmt w:val="decimal"/>
      <w:lvlText w:val="%1."/>
      <w:lvlJc w:val="left"/>
      <w:pPr>
        <w:ind w:left="375" w:hanging="375"/>
      </w:pPr>
      <w:rPr>
        <w:rFonts w:hint="default"/>
        <w:i w:val="0"/>
      </w:rPr>
    </w:lvl>
    <w:lvl w:ilvl="1">
      <w:start w:val="8"/>
      <w:numFmt w:val="decimal"/>
      <w:lvlText w:val="%1.%2)"/>
      <w:lvlJc w:val="left"/>
      <w:pPr>
        <w:ind w:left="4264"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7">
    <w:nsid w:val="600D182E"/>
    <w:multiLevelType w:val="multilevel"/>
    <w:tmpl w:val="17F8C7EE"/>
    <w:lvl w:ilvl="0">
      <w:start w:val="8"/>
      <w:numFmt w:val="decimal"/>
      <w:lvlText w:val="%1."/>
      <w:lvlJc w:val="left"/>
      <w:pPr>
        <w:ind w:left="375" w:hanging="37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64D511A9"/>
    <w:multiLevelType w:val="multilevel"/>
    <w:tmpl w:val="7CC2802E"/>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676140E2"/>
    <w:multiLevelType w:val="multilevel"/>
    <w:tmpl w:val="E634095A"/>
    <w:lvl w:ilvl="0">
      <w:start w:val="2"/>
      <w:numFmt w:val="decimal"/>
      <w:lvlText w:val="%1."/>
      <w:lvlJc w:val="left"/>
      <w:pPr>
        <w:ind w:left="375" w:hanging="375"/>
      </w:pPr>
      <w:rPr>
        <w:rFonts w:hint="default"/>
        <w:i w:val="0"/>
      </w:rPr>
    </w:lvl>
    <w:lvl w:ilvl="1">
      <w:start w:val="4"/>
      <w:numFmt w:val="decimal"/>
      <w:lvlText w:val="%1.%2)"/>
      <w:lvlJc w:val="left"/>
      <w:pPr>
        <w:ind w:left="4264"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0">
    <w:nsid w:val="6EE9272B"/>
    <w:multiLevelType w:val="multilevel"/>
    <w:tmpl w:val="AC724514"/>
    <w:lvl w:ilvl="0">
      <w:start w:val="7"/>
      <w:numFmt w:val="decimal"/>
      <w:lvlText w:val="%1."/>
      <w:lvlJc w:val="left"/>
      <w:pPr>
        <w:ind w:left="555" w:hanging="555"/>
      </w:pPr>
      <w:rPr>
        <w:rFonts w:eastAsia="Times New Roman" w:hint="default"/>
      </w:rPr>
    </w:lvl>
    <w:lvl w:ilvl="1">
      <w:start w:val="8"/>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1">
    <w:nsid w:val="6FDF7E5B"/>
    <w:multiLevelType w:val="multilevel"/>
    <w:tmpl w:val="6DBE94F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42C075F"/>
    <w:multiLevelType w:val="multilevel"/>
    <w:tmpl w:val="6F826B88"/>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74397006"/>
    <w:multiLevelType w:val="hybridMultilevel"/>
    <w:tmpl w:val="86FE20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nsid w:val="774604F3"/>
    <w:multiLevelType w:val="hybridMultilevel"/>
    <w:tmpl w:val="5540D8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78290D8A"/>
    <w:multiLevelType w:val="multilevel"/>
    <w:tmpl w:val="042C8D58"/>
    <w:lvl w:ilvl="0">
      <w:start w:val="4"/>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7951734D"/>
    <w:multiLevelType w:val="multilevel"/>
    <w:tmpl w:val="5216822E"/>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7">
    <w:nsid w:val="797B3EE6"/>
    <w:multiLevelType w:val="multilevel"/>
    <w:tmpl w:val="9DCAE230"/>
    <w:lvl w:ilvl="0">
      <w:start w:val="6"/>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15"/>
  </w:num>
  <w:num w:numId="2">
    <w:abstractNumId w:val="19"/>
  </w:num>
  <w:num w:numId="3">
    <w:abstractNumId w:val="0"/>
  </w:num>
  <w:num w:numId="4">
    <w:abstractNumId w:val="1"/>
  </w:num>
  <w:num w:numId="5">
    <w:abstractNumId w:val="13"/>
  </w:num>
  <w:num w:numId="6">
    <w:abstractNumId w:val="4"/>
  </w:num>
  <w:num w:numId="7">
    <w:abstractNumId w:val="44"/>
  </w:num>
  <w:num w:numId="8">
    <w:abstractNumId w:val="2"/>
  </w:num>
  <w:num w:numId="9">
    <w:abstractNumId w:val="25"/>
  </w:num>
  <w:num w:numId="10">
    <w:abstractNumId w:val="7"/>
  </w:num>
  <w:num w:numId="11">
    <w:abstractNumId w:val="38"/>
  </w:num>
  <w:num w:numId="12">
    <w:abstractNumId w:val="6"/>
  </w:num>
  <w:num w:numId="13">
    <w:abstractNumId w:val="45"/>
  </w:num>
  <w:num w:numId="14">
    <w:abstractNumId w:val="20"/>
  </w:num>
  <w:num w:numId="15">
    <w:abstractNumId w:val="39"/>
  </w:num>
  <w:num w:numId="16">
    <w:abstractNumId w:val="1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num>
  <w:num w:numId="19">
    <w:abstractNumId w:val="8"/>
  </w:num>
  <w:num w:numId="20">
    <w:abstractNumId w:val="32"/>
  </w:num>
  <w:num w:numId="21">
    <w:abstractNumId w:val="40"/>
  </w:num>
  <w:num w:numId="22">
    <w:abstractNumId w:val="3"/>
  </w:num>
  <w:num w:numId="23">
    <w:abstractNumId w:val="55"/>
  </w:num>
  <w:num w:numId="24">
    <w:abstractNumId w:val="52"/>
  </w:num>
  <w:num w:numId="25">
    <w:abstractNumId w:val="21"/>
  </w:num>
  <w:num w:numId="26">
    <w:abstractNumId w:val="48"/>
  </w:num>
  <w:num w:numId="27">
    <w:abstractNumId w:val="30"/>
  </w:num>
  <w:num w:numId="28">
    <w:abstractNumId w:val="33"/>
  </w:num>
  <w:num w:numId="29">
    <w:abstractNumId w:val="34"/>
  </w:num>
  <w:num w:numId="30">
    <w:abstractNumId w:val="42"/>
  </w:num>
  <w:num w:numId="31">
    <w:abstractNumId w:val="37"/>
  </w:num>
  <w:num w:numId="32">
    <w:abstractNumId w:val="22"/>
  </w:num>
  <w:num w:numId="33">
    <w:abstractNumId w:val="12"/>
  </w:num>
  <w:num w:numId="34">
    <w:abstractNumId w:val="24"/>
  </w:num>
  <w:num w:numId="35">
    <w:abstractNumId w:val="47"/>
  </w:num>
  <w:num w:numId="36">
    <w:abstractNumId w:val="11"/>
  </w:num>
  <w:num w:numId="37">
    <w:abstractNumId w:val="9"/>
  </w:num>
  <w:num w:numId="38">
    <w:abstractNumId w:val="43"/>
  </w:num>
  <w:num w:numId="39">
    <w:abstractNumId w:val="49"/>
  </w:num>
  <w:num w:numId="40">
    <w:abstractNumId w:val="5"/>
  </w:num>
  <w:num w:numId="41">
    <w:abstractNumId w:val="31"/>
  </w:num>
  <w:num w:numId="42">
    <w:abstractNumId w:val="28"/>
  </w:num>
  <w:num w:numId="43">
    <w:abstractNumId w:val="50"/>
  </w:num>
  <w:num w:numId="44">
    <w:abstractNumId w:val="35"/>
  </w:num>
  <w:num w:numId="45">
    <w:abstractNumId w:val="46"/>
  </w:num>
  <w:num w:numId="46">
    <w:abstractNumId w:val="41"/>
  </w:num>
  <w:num w:numId="47">
    <w:abstractNumId w:val="14"/>
  </w:num>
  <w:num w:numId="48">
    <w:abstractNumId w:val="26"/>
  </w:num>
  <w:num w:numId="49">
    <w:abstractNumId w:val="16"/>
  </w:num>
  <w:num w:numId="50">
    <w:abstractNumId w:val="56"/>
  </w:num>
  <w:num w:numId="51">
    <w:abstractNumId w:val="36"/>
  </w:num>
  <w:num w:numId="52">
    <w:abstractNumId w:val="10"/>
  </w:num>
  <w:num w:numId="53">
    <w:abstractNumId w:val="27"/>
  </w:num>
  <w:num w:numId="54">
    <w:abstractNumId w:val="18"/>
  </w:num>
  <w:num w:numId="55">
    <w:abstractNumId w:val="23"/>
  </w:num>
  <w:num w:numId="56">
    <w:abstractNumId w:val="51"/>
  </w:num>
  <w:num w:numId="57">
    <w:abstractNumId w:val="57"/>
  </w:num>
  <w:num w:numId="58">
    <w:abstractNumId w:val="2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proofState w:spelling="clean" w:grammar="clean"/>
  <w:trackRevisions/>
  <w:defaultTabStop w:val="720"/>
  <w:characterSpacingControl w:val="doNotCompress"/>
  <w:footnotePr>
    <w:footnote w:id="-1"/>
    <w:footnote w:id="0"/>
  </w:footnotePr>
  <w:endnotePr>
    <w:endnote w:id="-1"/>
    <w:endnote w:id="0"/>
  </w:endnotePr>
  <w:compat>
    <w:useFELayout/>
  </w:compat>
  <w:rsids>
    <w:rsidRoot w:val="00DF3F30"/>
    <w:rsid w:val="000007E4"/>
    <w:rsid w:val="00002F01"/>
    <w:rsid w:val="000138F3"/>
    <w:rsid w:val="00017120"/>
    <w:rsid w:val="0001766D"/>
    <w:rsid w:val="00024CF9"/>
    <w:rsid w:val="00026BFA"/>
    <w:rsid w:val="0003390A"/>
    <w:rsid w:val="00033A66"/>
    <w:rsid w:val="00040FDA"/>
    <w:rsid w:val="00041073"/>
    <w:rsid w:val="00042A2F"/>
    <w:rsid w:val="00050EF0"/>
    <w:rsid w:val="00052BF4"/>
    <w:rsid w:val="00053360"/>
    <w:rsid w:val="00054643"/>
    <w:rsid w:val="0005645F"/>
    <w:rsid w:val="00061BE5"/>
    <w:rsid w:val="00062F34"/>
    <w:rsid w:val="00063152"/>
    <w:rsid w:val="00065E7C"/>
    <w:rsid w:val="00066FE7"/>
    <w:rsid w:val="000719B5"/>
    <w:rsid w:val="00073133"/>
    <w:rsid w:val="00074228"/>
    <w:rsid w:val="00074403"/>
    <w:rsid w:val="000862F5"/>
    <w:rsid w:val="00087E94"/>
    <w:rsid w:val="000913D5"/>
    <w:rsid w:val="00091B94"/>
    <w:rsid w:val="00092597"/>
    <w:rsid w:val="00092AEB"/>
    <w:rsid w:val="00092F77"/>
    <w:rsid w:val="00095AB3"/>
    <w:rsid w:val="000A01FE"/>
    <w:rsid w:val="000A2304"/>
    <w:rsid w:val="000B01AB"/>
    <w:rsid w:val="000B204D"/>
    <w:rsid w:val="000B3249"/>
    <w:rsid w:val="000B372B"/>
    <w:rsid w:val="000B3DF8"/>
    <w:rsid w:val="000B4864"/>
    <w:rsid w:val="000C04CC"/>
    <w:rsid w:val="000C1A42"/>
    <w:rsid w:val="000C33BF"/>
    <w:rsid w:val="000C711E"/>
    <w:rsid w:val="000D0FA6"/>
    <w:rsid w:val="000D46B1"/>
    <w:rsid w:val="000D6171"/>
    <w:rsid w:val="000D68E2"/>
    <w:rsid w:val="000D7B66"/>
    <w:rsid w:val="000E04D9"/>
    <w:rsid w:val="000E3F30"/>
    <w:rsid w:val="000E4AD5"/>
    <w:rsid w:val="000E54B6"/>
    <w:rsid w:val="000E6812"/>
    <w:rsid w:val="000F3AD3"/>
    <w:rsid w:val="000F4911"/>
    <w:rsid w:val="000F618C"/>
    <w:rsid w:val="000F7F17"/>
    <w:rsid w:val="00100102"/>
    <w:rsid w:val="0010433D"/>
    <w:rsid w:val="00106D31"/>
    <w:rsid w:val="00107352"/>
    <w:rsid w:val="001075A6"/>
    <w:rsid w:val="00107D68"/>
    <w:rsid w:val="00113F9D"/>
    <w:rsid w:val="00114BAF"/>
    <w:rsid w:val="001154FD"/>
    <w:rsid w:val="00117B68"/>
    <w:rsid w:val="001228E9"/>
    <w:rsid w:val="001250B5"/>
    <w:rsid w:val="00127806"/>
    <w:rsid w:val="0013000A"/>
    <w:rsid w:val="00132F18"/>
    <w:rsid w:val="001375FE"/>
    <w:rsid w:val="00140104"/>
    <w:rsid w:val="00140F9E"/>
    <w:rsid w:val="001415C0"/>
    <w:rsid w:val="00144952"/>
    <w:rsid w:val="0014748D"/>
    <w:rsid w:val="0015111D"/>
    <w:rsid w:val="00153783"/>
    <w:rsid w:val="00153A52"/>
    <w:rsid w:val="00153E25"/>
    <w:rsid w:val="00154092"/>
    <w:rsid w:val="001540C8"/>
    <w:rsid w:val="00156F50"/>
    <w:rsid w:val="001606E8"/>
    <w:rsid w:val="001642EC"/>
    <w:rsid w:val="00165CF2"/>
    <w:rsid w:val="00165E87"/>
    <w:rsid w:val="00166E20"/>
    <w:rsid w:val="00166F22"/>
    <w:rsid w:val="00170A06"/>
    <w:rsid w:val="00172B65"/>
    <w:rsid w:val="001803CA"/>
    <w:rsid w:val="001807BF"/>
    <w:rsid w:val="00180B5E"/>
    <w:rsid w:val="001845E9"/>
    <w:rsid w:val="00184915"/>
    <w:rsid w:val="001855D2"/>
    <w:rsid w:val="00186EFD"/>
    <w:rsid w:val="001A11B7"/>
    <w:rsid w:val="001B0C55"/>
    <w:rsid w:val="001B0D7F"/>
    <w:rsid w:val="001B27FA"/>
    <w:rsid w:val="001B5440"/>
    <w:rsid w:val="001B6EB5"/>
    <w:rsid w:val="001C10D5"/>
    <w:rsid w:val="001C1314"/>
    <w:rsid w:val="001C27A8"/>
    <w:rsid w:val="001C32BA"/>
    <w:rsid w:val="001C5005"/>
    <w:rsid w:val="001C6488"/>
    <w:rsid w:val="001D226B"/>
    <w:rsid w:val="001D28B5"/>
    <w:rsid w:val="001D6C21"/>
    <w:rsid w:val="001D7EAB"/>
    <w:rsid w:val="001E10E3"/>
    <w:rsid w:val="001E28A0"/>
    <w:rsid w:val="001E3BEC"/>
    <w:rsid w:val="001E57D8"/>
    <w:rsid w:val="001E5A8A"/>
    <w:rsid w:val="001E5B26"/>
    <w:rsid w:val="001E7EB0"/>
    <w:rsid w:val="001F275E"/>
    <w:rsid w:val="001F357B"/>
    <w:rsid w:val="001F3FF9"/>
    <w:rsid w:val="002016BF"/>
    <w:rsid w:val="00203D04"/>
    <w:rsid w:val="00204D7F"/>
    <w:rsid w:val="002053C6"/>
    <w:rsid w:val="00206636"/>
    <w:rsid w:val="0021009D"/>
    <w:rsid w:val="00210F1C"/>
    <w:rsid w:val="002135C9"/>
    <w:rsid w:val="00213EC9"/>
    <w:rsid w:val="00214C6A"/>
    <w:rsid w:val="00217586"/>
    <w:rsid w:val="002208E0"/>
    <w:rsid w:val="0022457C"/>
    <w:rsid w:val="00224C26"/>
    <w:rsid w:val="00231226"/>
    <w:rsid w:val="00231A97"/>
    <w:rsid w:val="002332BB"/>
    <w:rsid w:val="00233AD5"/>
    <w:rsid w:val="00234401"/>
    <w:rsid w:val="00234C17"/>
    <w:rsid w:val="00237AC7"/>
    <w:rsid w:val="0024610A"/>
    <w:rsid w:val="00246402"/>
    <w:rsid w:val="00247A7C"/>
    <w:rsid w:val="00250A9B"/>
    <w:rsid w:val="00250C3E"/>
    <w:rsid w:val="002521FE"/>
    <w:rsid w:val="00252F67"/>
    <w:rsid w:val="002548B6"/>
    <w:rsid w:val="00255FE8"/>
    <w:rsid w:val="00256C67"/>
    <w:rsid w:val="002574C2"/>
    <w:rsid w:val="00263A5B"/>
    <w:rsid w:val="00265324"/>
    <w:rsid w:val="002701F9"/>
    <w:rsid w:val="00270F04"/>
    <w:rsid w:val="00272B53"/>
    <w:rsid w:val="0027618E"/>
    <w:rsid w:val="00276BD9"/>
    <w:rsid w:val="0027710E"/>
    <w:rsid w:val="0027736A"/>
    <w:rsid w:val="0028153F"/>
    <w:rsid w:val="002816AA"/>
    <w:rsid w:val="00281CC6"/>
    <w:rsid w:val="00281E70"/>
    <w:rsid w:val="00284983"/>
    <w:rsid w:val="002904D8"/>
    <w:rsid w:val="002A023C"/>
    <w:rsid w:val="002A1397"/>
    <w:rsid w:val="002A2429"/>
    <w:rsid w:val="002A35E1"/>
    <w:rsid w:val="002A65DC"/>
    <w:rsid w:val="002A6872"/>
    <w:rsid w:val="002B1955"/>
    <w:rsid w:val="002B305A"/>
    <w:rsid w:val="002B3BED"/>
    <w:rsid w:val="002B40D0"/>
    <w:rsid w:val="002B6496"/>
    <w:rsid w:val="002B7E36"/>
    <w:rsid w:val="002C1182"/>
    <w:rsid w:val="002C2159"/>
    <w:rsid w:val="002C54C6"/>
    <w:rsid w:val="002C6F70"/>
    <w:rsid w:val="002D5DFD"/>
    <w:rsid w:val="002D6139"/>
    <w:rsid w:val="002D7651"/>
    <w:rsid w:val="002D78B3"/>
    <w:rsid w:val="002E3884"/>
    <w:rsid w:val="002E4478"/>
    <w:rsid w:val="002E4B32"/>
    <w:rsid w:val="002E78F8"/>
    <w:rsid w:val="002E7AF3"/>
    <w:rsid w:val="002F13FE"/>
    <w:rsid w:val="002F212F"/>
    <w:rsid w:val="002F255C"/>
    <w:rsid w:val="002F3C64"/>
    <w:rsid w:val="002F7B8F"/>
    <w:rsid w:val="003002A9"/>
    <w:rsid w:val="00306BAC"/>
    <w:rsid w:val="00307B8E"/>
    <w:rsid w:val="00310856"/>
    <w:rsid w:val="003147C6"/>
    <w:rsid w:val="00314BB7"/>
    <w:rsid w:val="00316CE9"/>
    <w:rsid w:val="00320573"/>
    <w:rsid w:val="003206A2"/>
    <w:rsid w:val="0032297A"/>
    <w:rsid w:val="0032585F"/>
    <w:rsid w:val="00325DDA"/>
    <w:rsid w:val="00326BF2"/>
    <w:rsid w:val="00327A75"/>
    <w:rsid w:val="00330B3A"/>
    <w:rsid w:val="00332AA6"/>
    <w:rsid w:val="003375C5"/>
    <w:rsid w:val="00346B0C"/>
    <w:rsid w:val="00346E9A"/>
    <w:rsid w:val="00355DA9"/>
    <w:rsid w:val="00361752"/>
    <w:rsid w:val="00361B9E"/>
    <w:rsid w:val="0036243C"/>
    <w:rsid w:val="00362C39"/>
    <w:rsid w:val="003638E9"/>
    <w:rsid w:val="0036488B"/>
    <w:rsid w:val="00366BB9"/>
    <w:rsid w:val="003678BB"/>
    <w:rsid w:val="00371061"/>
    <w:rsid w:val="00371FC9"/>
    <w:rsid w:val="003761AA"/>
    <w:rsid w:val="00377B65"/>
    <w:rsid w:val="00381B41"/>
    <w:rsid w:val="00383482"/>
    <w:rsid w:val="00384C48"/>
    <w:rsid w:val="00385ABF"/>
    <w:rsid w:val="00386ACC"/>
    <w:rsid w:val="00387353"/>
    <w:rsid w:val="00392042"/>
    <w:rsid w:val="003928CA"/>
    <w:rsid w:val="003929DC"/>
    <w:rsid w:val="00392DDC"/>
    <w:rsid w:val="003931DB"/>
    <w:rsid w:val="00394B37"/>
    <w:rsid w:val="0039671B"/>
    <w:rsid w:val="003A03BC"/>
    <w:rsid w:val="003A29B5"/>
    <w:rsid w:val="003B423A"/>
    <w:rsid w:val="003B5446"/>
    <w:rsid w:val="003C1357"/>
    <w:rsid w:val="003C233B"/>
    <w:rsid w:val="003C46B7"/>
    <w:rsid w:val="003C4CC4"/>
    <w:rsid w:val="003C573E"/>
    <w:rsid w:val="003C58C4"/>
    <w:rsid w:val="003C7B43"/>
    <w:rsid w:val="003D337E"/>
    <w:rsid w:val="003D339C"/>
    <w:rsid w:val="003D3401"/>
    <w:rsid w:val="003D5D8C"/>
    <w:rsid w:val="003D7BC2"/>
    <w:rsid w:val="003E1C67"/>
    <w:rsid w:val="003E27EE"/>
    <w:rsid w:val="003E4016"/>
    <w:rsid w:val="003E5665"/>
    <w:rsid w:val="003F448B"/>
    <w:rsid w:val="003F6C6A"/>
    <w:rsid w:val="0040187E"/>
    <w:rsid w:val="00407583"/>
    <w:rsid w:val="0041059A"/>
    <w:rsid w:val="0041261C"/>
    <w:rsid w:val="004143C3"/>
    <w:rsid w:val="00414E9E"/>
    <w:rsid w:val="00415057"/>
    <w:rsid w:val="00421114"/>
    <w:rsid w:val="00426BF3"/>
    <w:rsid w:val="004305FB"/>
    <w:rsid w:val="00431DB3"/>
    <w:rsid w:val="004336AD"/>
    <w:rsid w:val="0043411D"/>
    <w:rsid w:val="00434F6E"/>
    <w:rsid w:val="00435B1C"/>
    <w:rsid w:val="004361CA"/>
    <w:rsid w:val="00436A38"/>
    <w:rsid w:val="004374CE"/>
    <w:rsid w:val="00440C74"/>
    <w:rsid w:val="0044166D"/>
    <w:rsid w:val="00441CDB"/>
    <w:rsid w:val="00441FF3"/>
    <w:rsid w:val="0044349F"/>
    <w:rsid w:val="00445A45"/>
    <w:rsid w:val="00445BD5"/>
    <w:rsid w:val="00447B27"/>
    <w:rsid w:val="004564C7"/>
    <w:rsid w:val="00456C2C"/>
    <w:rsid w:val="00460640"/>
    <w:rsid w:val="004607D7"/>
    <w:rsid w:val="004614CF"/>
    <w:rsid w:val="00462C8A"/>
    <w:rsid w:val="004646EF"/>
    <w:rsid w:val="00466B75"/>
    <w:rsid w:val="00471B58"/>
    <w:rsid w:val="00472E0C"/>
    <w:rsid w:val="00473345"/>
    <w:rsid w:val="004763B0"/>
    <w:rsid w:val="004778EA"/>
    <w:rsid w:val="0047794B"/>
    <w:rsid w:val="00477CE3"/>
    <w:rsid w:val="0048184B"/>
    <w:rsid w:val="00481A2F"/>
    <w:rsid w:val="00482BDC"/>
    <w:rsid w:val="00484AE4"/>
    <w:rsid w:val="004860BF"/>
    <w:rsid w:val="00486263"/>
    <w:rsid w:val="00490C49"/>
    <w:rsid w:val="0049129F"/>
    <w:rsid w:val="00495179"/>
    <w:rsid w:val="004970B5"/>
    <w:rsid w:val="004A20F3"/>
    <w:rsid w:val="004A2336"/>
    <w:rsid w:val="004A28A2"/>
    <w:rsid w:val="004A303B"/>
    <w:rsid w:val="004B2AFF"/>
    <w:rsid w:val="004B407F"/>
    <w:rsid w:val="004B46D6"/>
    <w:rsid w:val="004B57C2"/>
    <w:rsid w:val="004B5F80"/>
    <w:rsid w:val="004B70D6"/>
    <w:rsid w:val="004B76B8"/>
    <w:rsid w:val="004C067A"/>
    <w:rsid w:val="004C5FB4"/>
    <w:rsid w:val="004C6E7F"/>
    <w:rsid w:val="004D0F15"/>
    <w:rsid w:val="004D3129"/>
    <w:rsid w:val="004D37D8"/>
    <w:rsid w:val="004D3DB2"/>
    <w:rsid w:val="004D5A1C"/>
    <w:rsid w:val="004D6F0F"/>
    <w:rsid w:val="004D7190"/>
    <w:rsid w:val="004E27CD"/>
    <w:rsid w:val="004E7106"/>
    <w:rsid w:val="004E756A"/>
    <w:rsid w:val="004F08D6"/>
    <w:rsid w:val="004F2CDA"/>
    <w:rsid w:val="004F2E9E"/>
    <w:rsid w:val="004F35E3"/>
    <w:rsid w:val="004F5109"/>
    <w:rsid w:val="004F56D3"/>
    <w:rsid w:val="004F66B3"/>
    <w:rsid w:val="0050154C"/>
    <w:rsid w:val="005020ED"/>
    <w:rsid w:val="00502B53"/>
    <w:rsid w:val="00505B54"/>
    <w:rsid w:val="00505D93"/>
    <w:rsid w:val="00506CDD"/>
    <w:rsid w:val="0050756C"/>
    <w:rsid w:val="00511F09"/>
    <w:rsid w:val="00512B5A"/>
    <w:rsid w:val="00513862"/>
    <w:rsid w:val="00514060"/>
    <w:rsid w:val="005144B8"/>
    <w:rsid w:val="005148C8"/>
    <w:rsid w:val="00515528"/>
    <w:rsid w:val="005157D7"/>
    <w:rsid w:val="00517BD9"/>
    <w:rsid w:val="00521359"/>
    <w:rsid w:val="0052261A"/>
    <w:rsid w:val="00532AA2"/>
    <w:rsid w:val="00532E46"/>
    <w:rsid w:val="005330FB"/>
    <w:rsid w:val="00533DE5"/>
    <w:rsid w:val="00534A04"/>
    <w:rsid w:val="005372EB"/>
    <w:rsid w:val="0054220F"/>
    <w:rsid w:val="00543FD0"/>
    <w:rsid w:val="005447C0"/>
    <w:rsid w:val="00547F30"/>
    <w:rsid w:val="00550F97"/>
    <w:rsid w:val="00552882"/>
    <w:rsid w:val="00554267"/>
    <w:rsid w:val="00555255"/>
    <w:rsid w:val="00555D19"/>
    <w:rsid w:val="00556795"/>
    <w:rsid w:val="00561BA9"/>
    <w:rsid w:val="00564356"/>
    <w:rsid w:val="005658E9"/>
    <w:rsid w:val="005709B6"/>
    <w:rsid w:val="00570FF6"/>
    <w:rsid w:val="00571F16"/>
    <w:rsid w:val="00575BB1"/>
    <w:rsid w:val="00577190"/>
    <w:rsid w:val="0057727D"/>
    <w:rsid w:val="00587357"/>
    <w:rsid w:val="00587663"/>
    <w:rsid w:val="00591D15"/>
    <w:rsid w:val="005960C4"/>
    <w:rsid w:val="00597889"/>
    <w:rsid w:val="005A3100"/>
    <w:rsid w:val="005A475D"/>
    <w:rsid w:val="005A54A0"/>
    <w:rsid w:val="005A7409"/>
    <w:rsid w:val="005B2DAE"/>
    <w:rsid w:val="005B40B6"/>
    <w:rsid w:val="005B57B0"/>
    <w:rsid w:val="005B6191"/>
    <w:rsid w:val="005B6BDA"/>
    <w:rsid w:val="005B7094"/>
    <w:rsid w:val="005C0E28"/>
    <w:rsid w:val="005C392A"/>
    <w:rsid w:val="005C50AF"/>
    <w:rsid w:val="005C7582"/>
    <w:rsid w:val="005D14B9"/>
    <w:rsid w:val="005D284D"/>
    <w:rsid w:val="005D67AA"/>
    <w:rsid w:val="005D694F"/>
    <w:rsid w:val="005E03A4"/>
    <w:rsid w:val="005E1088"/>
    <w:rsid w:val="005E1A32"/>
    <w:rsid w:val="005E2781"/>
    <w:rsid w:val="005E7A69"/>
    <w:rsid w:val="005E7D74"/>
    <w:rsid w:val="005F2AE8"/>
    <w:rsid w:val="005F372C"/>
    <w:rsid w:val="005F5B4C"/>
    <w:rsid w:val="005F5C61"/>
    <w:rsid w:val="005F5E96"/>
    <w:rsid w:val="0060036F"/>
    <w:rsid w:val="00601283"/>
    <w:rsid w:val="00601919"/>
    <w:rsid w:val="006025F9"/>
    <w:rsid w:val="0060601B"/>
    <w:rsid w:val="0060752A"/>
    <w:rsid w:val="00607654"/>
    <w:rsid w:val="006104B8"/>
    <w:rsid w:val="00611C2C"/>
    <w:rsid w:val="00613848"/>
    <w:rsid w:val="00616268"/>
    <w:rsid w:val="00616C62"/>
    <w:rsid w:val="00617C03"/>
    <w:rsid w:val="00621A2B"/>
    <w:rsid w:val="00622053"/>
    <w:rsid w:val="00622C7F"/>
    <w:rsid w:val="006246F2"/>
    <w:rsid w:val="00624B4B"/>
    <w:rsid w:val="00625616"/>
    <w:rsid w:val="00626858"/>
    <w:rsid w:val="00627F9C"/>
    <w:rsid w:val="00631A2B"/>
    <w:rsid w:val="006364F7"/>
    <w:rsid w:val="00637E8F"/>
    <w:rsid w:val="0064210D"/>
    <w:rsid w:val="0064288D"/>
    <w:rsid w:val="0064318A"/>
    <w:rsid w:val="00644D7D"/>
    <w:rsid w:val="00644D8E"/>
    <w:rsid w:val="006515B5"/>
    <w:rsid w:val="00653F1A"/>
    <w:rsid w:val="00655195"/>
    <w:rsid w:val="0065582D"/>
    <w:rsid w:val="00655D62"/>
    <w:rsid w:val="00656456"/>
    <w:rsid w:val="0065761B"/>
    <w:rsid w:val="00663B7C"/>
    <w:rsid w:val="0066497B"/>
    <w:rsid w:val="006666AB"/>
    <w:rsid w:val="00666F4F"/>
    <w:rsid w:val="0066797C"/>
    <w:rsid w:val="00671A11"/>
    <w:rsid w:val="00671C98"/>
    <w:rsid w:val="00671D83"/>
    <w:rsid w:val="00673114"/>
    <w:rsid w:val="00676FB3"/>
    <w:rsid w:val="00677855"/>
    <w:rsid w:val="00677CBF"/>
    <w:rsid w:val="006802E4"/>
    <w:rsid w:val="0068050C"/>
    <w:rsid w:val="00691327"/>
    <w:rsid w:val="006921F0"/>
    <w:rsid w:val="00695BA6"/>
    <w:rsid w:val="00696F3B"/>
    <w:rsid w:val="006A1211"/>
    <w:rsid w:val="006A1491"/>
    <w:rsid w:val="006A1823"/>
    <w:rsid w:val="006A43F3"/>
    <w:rsid w:val="006A53A4"/>
    <w:rsid w:val="006A591A"/>
    <w:rsid w:val="006A7FEA"/>
    <w:rsid w:val="006B4909"/>
    <w:rsid w:val="006B4A06"/>
    <w:rsid w:val="006B5B11"/>
    <w:rsid w:val="006B7535"/>
    <w:rsid w:val="006C0765"/>
    <w:rsid w:val="006C44EB"/>
    <w:rsid w:val="006C6F88"/>
    <w:rsid w:val="006D1389"/>
    <w:rsid w:val="006D724F"/>
    <w:rsid w:val="006D7802"/>
    <w:rsid w:val="006D7FBC"/>
    <w:rsid w:val="006E1178"/>
    <w:rsid w:val="006E22AA"/>
    <w:rsid w:val="006E26E9"/>
    <w:rsid w:val="006E52FC"/>
    <w:rsid w:val="006E67F4"/>
    <w:rsid w:val="006E7FD9"/>
    <w:rsid w:val="006F2ACD"/>
    <w:rsid w:val="006F2CCF"/>
    <w:rsid w:val="006F36AD"/>
    <w:rsid w:val="006F59A4"/>
    <w:rsid w:val="006F5AFD"/>
    <w:rsid w:val="006F722E"/>
    <w:rsid w:val="007033AD"/>
    <w:rsid w:val="0070449F"/>
    <w:rsid w:val="007050B4"/>
    <w:rsid w:val="00705CC1"/>
    <w:rsid w:val="00706818"/>
    <w:rsid w:val="007071F7"/>
    <w:rsid w:val="00707343"/>
    <w:rsid w:val="00711293"/>
    <w:rsid w:val="00711664"/>
    <w:rsid w:val="007124FD"/>
    <w:rsid w:val="00712505"/>
    <w:rsid w:val="007155DD"/>
    <w:rsid w:val="00715F14"/>
    <w:rsid w:val="00720BC8"/>
    <w:rsid w:val="00721DB7"/>
    <w:rsid w:val="00722A41"/>
    <w:rsid w:val="007248FC"/>
    <w:rsid w:val="007270CE"/>
    <w:rsid w:val="007310A5"/>
    <w:rsid w:val="00731BAF"/>
    <w:rsid w:val="00732462"/>
    <w:rsid w:val="00732EE2"/>
    <w:rsid w:val="00734003"/>
    <w:rsid w:val="00735B0D"/>
    <w:rsid w:val="00736C97"/>
    <w:rsid w:val="00741DFA"/>
    <w:rsid w:val="00744657"/>
    <w:rsid w:val="007451E8"/>
    <w:rsid w:val="00747323"/>
    <w:rsid w:val="00750E4F"/>
    <w:rsid w:val="00755AAB"/>
    <w:rsid w:val="00763D9E"/>
    <w:rsid w:val="00764431"/>
    <w:rsid w:val="007654FA"/>
    <w:rsid w:val="007706D8"/>
    <w:rsid w:val="00770855"/>
    <w:rsid w:val="00772398"/>
    <w:rsid w:val="00773B45"/>
    <w:rsid w:val="0077524D"/>
    <w:rsid w:val="00781789"/>
    <w:rsid w:val="007848B8"/>
    <w:rsid w:val="00787570"/>
    <w:rsid w:val="00787D86"/>
    <w:rsid w:val="0079031C"/>
    <w:rsid w:val="007961B5"/>
    <w:rsid w:val="00796FEF"/>
    <w:rsid w:val="007B0A3E"/>
    <w:rsid w:val="007B1D21"/>
    <w:rsid w:val="007B2A5C"/>
    <w:rsid w:val="007B3FA6"/>
    <w:rsid w:val="007B4A9C"/>
    <w:rsid w:val="007B4AC6"/>
    <w:rsid w:val="007B5034"/>
    <w:rsid w:val="007B538F"/>
    <w:rsid w:val="007B5F9B"/>
    <w:rsid w:val="007C0AA0"/>
    <w:rsid w:val="007C14E0"/>
    <w:rsid w:val="007C1DD7"/>
    <w:rsid w:val="007C25DE"/>
    <w:rsid w:val="007C504C"/>
    <w:rsid w:val="007C56E6"/>
    <w:rsid w:val="007C72C2"/>
    <w:rsid w:val="007C7489"/>
    <w:rsid w:val="007C78AF"/>
    <w:rsid w:val="007D1D5D"/>
    <w:rsid w:val="007D363E"/>
    <w:rsid w:val="007D3C42"/>
    <w:rsid w:val="007D4B40"/>
    <w:rsid w:val="007D4BDF"/>
    <w:rsid w:val="007D7D5D"/>
    <w:rsid w:val="007E1382"/>
    <w:rsid w:val="007E343F"/>
    <w:rsid w:val="007E3B7E"/>
    <w:rsid w:val="007E607B"/>
    <w:rsid w:val="007E689E"/>
    <w:rsid w:val="007E7DDF"/>
    <w:rsid w:val="007F1704"/>
    <w:rsid w:val="007F480F"/>
    <w:rsid w:val="007F71E5"/>
    <w:rsid w:val="007F7EC8"/>
    <w:rsid w:val="008039AE"/>
    <w:rsid w:val="00804CD3"/>
    <w:rsid w:val="00804E0F"/>
    <w:rsid w:val="00805D42"/>
    <w:rsid w:val="00806761"/>
    <w:rsid w:val="00807246"/>
    <w:rsid w:val="00811F4E"/>
    <w:rsid w:val="00812DDC"/>
    <w:rsid w:val="00815BBC"/>
    <w:rsid w:val="008166DD"/>
    <w:rsid w:val="008174B1"/>
    <w:rsid w:val="00821861"/>
    <w:rsid w:val="00825B8C"/>
    <w:rsid w:val="00833013"/>
    <w:rsid w:val="00835636"/>
    <w:rsid w:val="00835C1F"/>
    <w:rsid w:val="00836886"/>
    <w:rsid w:val="008369EF"/>
    <w:rsid w:val="00840067"/>
    <w:rsid w:val="00841D54"/>
    <w:rsid w:val="008452D5"/>
    <w:rsid w:val="008461AC"/>
    <w:rsid w:val="008514BA"/>
    <w:rsid w:val="00851772"/>
    <w:rsid w:val="00851DA7"/>
    <w:rsid w:val="0085393B"/>
    <w:rsid w:val="00856ED5"/>
    <w:rsid w:val="00857542"/>
    <w:rsid w:val="00861538"/>
    <w:rsid w:val="0086344C"/>
    <w:rsid w:val="00863A28"/>
    <w:rsid w:val="0086404C"/>
    <w:rsid w:val="00865140"/>
    <w:rsid w:val="00866AAB"/>
    <w:rsid w:val="00867F39"/>
    <w:rsid w:val="008716B0"/>
    <w:rsid w:val="0088325E"/>
    <w:rsid w:val="0088534A"/>
    <w:rsid w:val="0089100C"/>
    <w:rsid w:val="00891177"/>
    <w:rsid w:val="00891327"/>
    <w:rsid w:val="0089250C"/>
    <w:rsid w:val="008938DA"/>
    <w:rsid w:val="00894197"/>
    <w:rsid w:val="008A34C5"/>
    <w:rsid w:val="008A35CA"/>
    <w:rsid w:val="008A58CD"/>
    <w:rsid w:val="008A6821"/>
    <w:rsid w:val="008A74F0"/>
    <w:rsid w:val="008A759A"/>
    <w:rsid w:val="008B2670"/>
    <w:rsid w:val="008C49DA"/>
    <w:rsid w:val="008D40F9"/>
    <w:rsid w:val="008D55BE"/>
    <w:rsid w:val="008D627E"/>
    <w:rsid w:val="008E046A"/>
    <w:rsid w:val="008E1672"/>
    <w:rsid w:val="008E3840"/>
    <w:rsid w:val="008E614C"/>
    <w:rsid w:val="008E6B3B"/>
    <w:rsid w:val="008E6BFE"/>
    <w:rsid w:val="008E7694"/>
    <w:rsid w:val="008E7A26"/>
    <w:rsid w:val="008F00DF"/>
    <w:rsid w:val="008F418C"/>
    <w:rsid w:val="008F4743"/>
    <w:rsid w:val="00900295"/>
    <w:rsid w:val="0090287D"/>
    <w:rsid w:val="009050B9"/>
    <w:rsid w:val="00911FEC"/>
    <w:rsid w:val="00913DC2"/>
    <w:rsid w:val="009153FB"/>
    <w:rsid w:val="00917147"/>
    <w:rsid w:val="0092295F"/>
    <w:rsid w:val="00924D9E"/>
    <w:rsid w:val="0092624F"/>
    <w:rsid w:val="00930446"/>
    <w:rsid w:val="00932A62"/>
    <w:rsid w:val="00933AE3"/>
    <w:rsid w:val="00936E83"/>
    <w:rsid w:val="0093745E"/>
    <w:rsid w:val="00941E9A"/>
    <w:rsid w:val="009420BB"/>
    <w:rsid w:val="009430F2"/>
    <w:rsid w:val="00944A70"/>
    <w:rsid w:val="00945329"/>
    <w:rsid w:val="009455CA"/>
    <w:rsid w:val="00946295"/>
    <w:rsid w:val="0095024C"/>
    <w:rsid w:val="00952DAA"/>
    <w:rsid w:val="00953240"/>
    <w:rsid w:val="00955432"/>
    <w:rsid w:val="00960A46"/>
    <w:rsid w:val="00965C44"/>
    <w:rsid w:val="00966534"/>
    <w:rsid w:val="009714A3"/>
    <w:rsid w:val="00983893"/>
    <w:rsid w:val="00983A84"/>
    <w:rsid w:val="00983EB6"/>
    <w:rsid w:val="00984FB9"/>
    <w:rsid w:val="00985B03"/>
    <w:rsid w:val="00985E94"/>
    <w:rsid w:val="00986132"/>
    <w:rsid w:val="00986263"/>
    <w:rsid w:val="009869C4"/>
    <w:rsid w:val="00990CC8"/>
    <w:rsid w:val="00991885"/>
    <w:rsid w:val="0099663C"/>
    <w:rsid w:val="009A1B3D"/>
    <w:rsid w:val="009A2344"/>
    <w:rsid w:val="009A4BA9"/>
    <w:rsid w:val="009A6961"/>
    <w:rsid w:val="009B00DD"/>
    <w:rsid w:val="009B2627"/>
    <w:rsid w:val="009B2C46"/>
    <w:rsid w:val="009B3823"/>
    <w:rsid w:val="009B3929"/>
    <w:rsid w:val="009B4309"/>
    <w:rsid w:val="009B43EC"/>
    <w:rsid w:val="009B674B"/>
    <w:rsid w:val="009C1419"/>
    <w:rsid w:val="009C16B0"/>
    <w:rsid w:val="009C1877"/>
    <w:rsid w:val="009C6D3C"/>
    <w:rsid w:val="009C713F"/>
    <w:rsid w:val="009D21B1"/>
    <w:rsid w:val="009D39E0"/>
    <w:rsid w:val="009D44C5"/>
    <w:rsid w:val="009D4E8B"/>
    <w:rsid w:val="009D69F4"/>
    <w:rsid w:val="009D7641"/>
    <w:rsid w:val="009E4FDD"/>
    <w:rsid w:val="009E5DA2"/>
    <w:rsid w:val="009E6D18"/>
    <w:rsid w:val="009E7370"/>
    <w:rsid w:val="009F0E14"/>
    <w:rsid w:val="009F2819"/>
    <w:rsid w:val="009F3215"/>
    <w:rsid w:val="009F3528"/>
    <w:rsid w:val="009F51BA"/>
    <w:rsid w:val="009F7080"/>
    <w:rsid w:val="009F736D"/>
    <w:rsid w:val="00A00B69"/>
    <w:rsid w:val="00A011C3"/>
    <w:rsid w:val="00A0456D"/>
    <w:rsid w:val="00A0589F"/>
    <w:rsid w:val="00A14B86"/>
    <w:rsid w:val="00A20D31"/>
    <w:rsid w:val="00A216FA"/>
    <w:rsid w:val="00A21782"/>
    <w:rsid w:val="00A258C1"/>
    <w:rsid w:val="00A259BF"/>
    <w:rsid w:val="00A27E28"/>
    <w:rsid w:val="00A31DCD"/>
    <w:rsid w:val="00A40DD5"/>
    <w:rsid w:val="00A41135"/>
    <w:rsid w:val="00A41584"/>
    <w:rsid w:val="00A42D83"/>
    <w:rsid w:val="00A455C9"/>
    <w:rsid w:val="00A47687"/>
    <w:rsid w:val="00A5176E"/>
    <w:rsid w:val="00A53BA4"/>
    <w:rsid w:val="00A5491C"/>
    <w:rsid w:val="00A5517A"/>
    <w:rsid w:val="00A55839"/>
    <w:rsid w:val="00A5598D"/>
    <w:rsid w:val="00A575BD"/>
    <w:rsid w:val="00A61D30"/>
    <w:rsid w:val="00A6414F"/>
    <w:rsid w:val="00A658E8"/>
    <w:rsid w:val="00A66DB4"/>
    <w:rsid w:val="00A74995"/>
    <w:rsid w:val="00A7519C"/>
    <w:rsid w:val="00A80D65"/>
    <w:rsid w:val="00A80DDF"/>
    <w:rsid w:val="00A81337"/>
    <w:rsid w:val="00A83A1A"/>
    <w:rsid w:val="00A83CA7"/>
    <w:rsid w:val="00A8794B"/>
    <w:rsid w:val="00A92ED0"/>
    <w:rsid w:val="00A93D92"/>
    <w:rsid w:val="00A94576"/>
    <w:rsid w:val="00A95143"/>
    <w:rsid w:val="00AA0AFC"/>
    <w:rsid w:val="00AA3C3B"/>
    <w:rsid w:val="00AA5AB1"/>
    <w:rsid w:val="00AB0424"/>
    <w:rsid w:val="00AB0846"/>
    <w:rsid w:val="00AB22FA"/>
    <w:rsid w:val="00AB34EB"/>
    <w:rsid w:val="00AB35E1"/>
    <w:rsid w:val="00AB464F"/>
    <w:rsid w:val="00AB4845"/>
    <w:rsid w:val="00AB67CB"/>
    <w:rsid w:val="00AC1B36"/>
    <w:rsid w:val="00AC1EC7"/>
    <w:rsid w:val="00AC3616"/>
    <w:rsid w:val="00AC551B"/>
    <w:rsid w:val="00AC5E6E"/>
    <w:rsid w:val="00AC6B3E"/>
    <w:rsid w:val="00AD077D"/>
    <w:rsid w:val="00AD257E"/>
    <w:rsid w:val="00AD5305"/>
    <w:rsid w:val="00AD64C3"/>
    <w:rsid w:val="00AE4066"/>
    <w:rsid w:val="00AE4C0E"/>
    <w:rsid w:val="00AE524A"/>
    <w:rsid w:val="00AF1CD0"/>
    <w:rsid w:val="00AF1FBC"/>
    <w:rsid w:val="00AF5D71"/>
    <w:rsid w:val="00AF6BB9"/>
    <w:rsid w:val="00AF7FE7"/>
    <w:rsid w:val="00B00C61"/>
    <w:rsid w:val="00B00E14"/>
    <w:rsid w:val="00B01107"/>
    <w:rsid w:val="00B01BED"/>
    <w:rsid w:val="00B01FAD"/>
    <w:rsid w:val="00B06922"/>
    <w:rsid w:val="00B212AB"/>
    <w:rsid w:val="00B2303A"/>
    <w:rsid w:val="00B23044"/>
    <w:rsid w:val="00B23283"/>
    <w:rsid w:val="00B30BC0"/>
    <w:rsid w:val="00B367E9"/>
    <w:rsid w:val="00B3712E"/>
    <w:rsid w:val="00B451AC"/>
    <w:rsid w:val="00B45A45"/>
    <w:rsid w:val="00B50439"/>
    <w:rsid w:val="00B51495"/>
    <w:rsid w:val="00B5191F"/>
    <w:rsid w:val="00B5493D"/>
    <w:rsid w:val="00B560F3"/>
    <w:rsid w:val="00B56F07"/>
    <w:rsid w:val="00B627FA"/>
    <w:rsid w:val="00B637B6"/>
    <w:rsid w:val="00B63FC6"/>
    <w:rsid w:val="00B64FD1"/>
    <w:rsid w:val="00B65BDF"/>
    <w:rsid w:val="00B676CE"/>
    <w:rsid w:val="00B70838"/>
    <w:rsid w:val="00B70C26"/>
    <w:rsid w:val="00B7123A"/>
    <w:rsid w:val="00B72364"/>
    <w:rsid w:val="00B731AC"/>
    <w:rsid w:val="00B7557B"/>
    <w:rsid w:val="00B921D0"/>
    <w:rsid w:val="00BA0552"/>
    <w:rsid w:val="00BA0F74"/>
    <w:rsid w:val="00BA1A13"/>
    <w:rsid w:val="00BA22B7"/>
    <w:rsid w:val="00BA2DC8"/>
    <w:rsid w:val="00BA3742"/>
    <w:rsid w:val="00BA389B"/>
    <w:rsid w:val="00BA7A7F"/>
    <w:rsid w:val="00BB1978"/>
    <w:rsid w:val="00BB45E4"/>
    <w:rsid w:val="00BB498F"/>
    <w:rsid w:val="00BC6BF6"/>
    <w:rsid w:val="00BD079A"/>
    <w:rsid w:val="00BD1D16"/>
    <w:rsid w:val="00BD2B9B"/>
    <w:rsid w:val="00BD3560"/>
    <w:rsid w:val="00BD3B50"/>
    <w:rsid w:val="00BD3BD9"/>
    <w:rsid w:val="00BD46E1"/>
    <w:rsid w:val="00BD5DF1"/>
    <w:rsid w:val="00BD656E"/>
    <w:rsid w:val="00BE18F6"/>
    <w:rsid w:val="00BE46E7"/>
    <w:rsid w:val="00BE5E4B"/>
    <w:rsid w:val="00BF2767"/>
    <w:rsid w:val="00BF4565"/>
    <w:rsid w:val="00C0014D"/>
    <w:rsid w:val="00C00F29"/>
    <w:rsid w:val="00C0129D"/>
    <w:rsid w:val="00C0233E"/>
    <w:rsid w:val="00C033A6"/>
    <w:rsid w:val="00C041AF"/>
    <w:rsid w:val="00C044FB"/>
    <w:rsid w:val="00C060FF"/>
    <w:rsid w:val="00C070DD"/>
    <w:rsid w:val="00C10175"/>
    <w:rsid w:val="00C10AEA"/>
    <w:rsid w:val="00C11AB4"/>
    <w:rsid w:val="00C11C23"/>
    <w:rsid w:val="00C13F91"/>
    <w:rsid w:val="00C22839"/>
    <w:rsid w:val="00C23E2D"/>
    <w:rsid w:val="00C244A9"/>
    <w:rsid w:val="00C25908"/>
    <w:rsid w:val="00C25E2F"/>
    <w:rsid w:val="00C264A0"/>
    <w:rsid w:val="00C270F0"/>
    <w:rsid w:val="00C313E9"/>
    <w:rsid w:val="00C32F87"/>
    <w:rsid w:val="00C370C8"/>
    <w:rsid w:val="00C40A4F"/>
    <w:rsid w:val="00C40B02"/>
    <w:rsid w:val="00C451D4"/>
    <w:rsid w:val="00C468F8"/>
    <w:rsid w:val="00C507B3"/>
    <w:rsid w:val="00C52050"/>
    <w:rsid w:val="00C5628C"/>
    <w:rsid w:val="00C56C49"/>
    <w:rsid w:val="00C64959"/>
    <w:rsid w:val="00C65495"/>
    <w:rsid w:val="00C6562C"/>
    <w:rsid w:val="00C721B1"/>
    <w:rsid w:val="00C725A2"/>
    <w:rsid w:val="00C733CB"/>
    <w:rsid w:val="00C74D9A"/>
    <w:rsid w:val="00C76BAB"/>
    <w:rsid w:val="00C776ED"/>
    <w:rsid w:val="00C80425"/>
    <w:rsid w:val="00C80563"/>
    <w:rsid w:val="00C812A3"/>
    <w:rsid w:val="00C8404F"/>
    <w:rsid w:val="00C85CDE"/>
    <w:rsid w:val="00C86E4A"/>
    <w:rsid w:val="00C90A75"/>
    <w:rsid w:val="00C91373"/>
    <w:rsid w:val="00C9256D"/>
    <w:rsid w:val="00C9392A"/>
    <w:rsid w:val="00C939AA"/>
    <w:rsid w:val="00C97CF6"/>
    <w:rsid w:val="00C97F4E"/>
    <w:rsid w:val="00CA230C"/>
    <w:rsid w:val="00CA379F"/>
    <w:rsid w:val="00CA391F"/>
    <w:rsid w:val="00CB1E98"/>
    <w:rsid w:val="00CB2E27"/>
    <w:rsid w:val="00CB2EE0"/>
    <w:rsid w:val="00CC0966"/>
    <w:rsid w:val="00CC0D09"/>
    <w:rsid w:val="00CC1A51"/>
    <w:rsid w:val="00CC25ED"/>
    <w:rsid w:val="00CC3EF3"/>
    <w:rsid w:val="00CC7CFA"/>
    <w:rsid w:val="00CD0933"/>
    <w:rsid w:val="00CD3F4C"/>
    <w:rsid w:val="00CD6046"/>
    <w:rsid w:val="00CE0731"/>
    <w:rsid w:val="00CE474F"/>
    <w:rsid w:val="00CF06F4"/>
    <w:rsid w:val="00CF2564"/>
    <w:rsid w:val="00CF616E"/>
    <w:rsid w:val="00CF6DCB"/>
    <w:rsid w:val="00D0005F"/>
    <w:rsid w:val="00D031B5"/>
    <w:rsid w:val="00D036C9"/>
    <w:rsid w:val="00D04304"/>
    <w:rsid w:val="00D05DE5"/>
    <w:rsid w:val="00D05FD6"/>
    <w:rsid w:val="00D06D2C"/>
    <w:rsid w:val="00D10B52"/>
    <w:rsid w:val="00D1263C"/>
    <w:rsid w:val="00D17318"/>
    <w:rsid w:val="00D17B6B"/>
    <w:rsid w:val="00D20A66"/>
    <w:rsid w:val="00D2477A"/>
    <w:rsid w:val="00D25F9B"/>
    <w:rsid w:val="00D279ED"/>
    <w:rsid w:val="00D27AC9"/>
    <w:rsid w:val="00D31C81"/>
    <w:rsid w:val="00D338A8"/>
    <w:rsid w:val="00D35DD7"/>
    <w:rsid w:val="00D37BFC"/>
    <w:rsid w:val="00D44786"/>
    <w:rsid w:val="00D449EF"/>
    <w:rsid w:val="00D467CF"/>
    <w:rsid w:val="00D510D5"/>
    <w:rsid w:val="00D52B17"/>
    <w:rsid w:val="00D5718E"/>
    <w:rsid w:val="00D57A53"/>
    <w:rsid w:val="00D62AA7"/>
    <w:rsid w:val="00D63ED4"/>
    <w:rsid w:val="00D70139"/>
    <w:rsid w:val="00D7258B"/>
    <w:rsid w:val="00D72DCF"/>
    <w:rsid w:val="00D7331E"/>
    <w:rsid w:val="00D75E50"/>
    <w:rsid w:val="00D80A63"/>
    <w:rsid w:val="00D81E61"/>
    <w:rsid w:val="00D82AD6"/>
    <w:rsid w:val="00D83B47"/>
    <w:rsid w:val="00D84731"/>
    <w:rsid w:val="00D919E1"/>
    <w:rsid w:val="00D91C1B"/>
    <w:rsid w:val="00D93971"/>
    <w:rsid w:val="00D9406F"/>
    <w:rsid w:val="00D968BE"/>
    <w:rsid w:val="00D96977"/>
    <w:rsid w:val="00DA28B0"/>
    <w:rsid w:val="00DA4C11"/>
    <w:rsid w:val="00DB00E1"/>
    <w:rsid w:val="00DB18BA"/>
    <w:rsid w:val="00DC15A7"/>
    <w:rsid w:val="00DC27F8"/>
    <w:rsid w:val="00DD09DB"/>
    <w:rsid w:val="00DD2385"/>
    <w:rsid w:val="00DD2B91"/>
    <w:rsid w:val="00DD30F8"/>
    <w:rsid w:val="00DD34FD"/>
    <w:rsid w:val="00DD493E"/>
    <w:rsid w:val="00DD4B14"/>
    <w:rsid w:val="00DD76DB"/>
    <w:rsid w:val="00DD7FA3"/>
    <w:rsid w:val="00DE0A84"/>
    <w:rsid w:val="00DE3536"/>
    <w:rsid w:val="00DE716A"/>
    <w:rsid w:val="00DF03F1"/>
    <w:rsid w:val="00DF0CD1"/>
    <w:rsid w:val="00DF3BD3"/>
    <w:rsid w:val="00DF3F30"/>
    <w:rsid w:val="00DF58A3"/>
    <w:rsid w:val="00DF5B91"/>
    <w:rsid w:val="00DF7AAF"/>
    <w:rsid w:val="00DF7F32"/>
    <w:rsid w:val="00E01A76"/>
    <w:rsid w:val="00E033A1"/>
    <w:rsid w:val="00E03CB7"/>
    <w:rsid w:val="00E03D8C"/>
    <w:rsid w:val="00E10787"/>
    <w:rsid w:val="00E12CB2"/>
    <w:rsid w:val="00E23A18"/>
    <w:rsid w:val="00E23F3C"/>
    <w:rsid w:val="00E269B9"/>
    <w:rsid w:val="00E309D8"/>
    <w:rsid w:val="00E311FB"/>
    <w:rsid w:val="00E3159B"/>
    <w:rsid w:val="00E32D68"/>
    <w:rsid w:val="00E3339C"/>
    <w:rsid w:val="00E34613"/>
    <w:rsid w:val="00E4151D"/>
    <w:rsid w:val="00E41D40"/>
    <w:rsid w:val="00E42329"/>
    <w:rsid w:val="00E437E9"/>
    <w:rsid w:val="00E50442"/>
    <w:rsid w:val="00E61AEF"/>
    <w:rsid w:val="00E62664"/>
    <w:rsid w:val="00E629CF"/>
    <w:rsid w:val="00E64E9A"/>
    <w:rsid w:val="00E71C8C"/>
    <w:rsid w:val="00E7281F"/>
    <w:rsid w:val="00E73788"/>
    <w:rsid w:val="00E7420E"/>
    <w:rsid w:val="00E76073"/>
    <w:rsid w:val="00E76F5D"/>
    <w:rsid w:val="00E821A5"/>
    <w:rsid w:val="00E83BA6"/>
    <w:rsid w:val="00E847E3"/>
    <w:rsid w:val="00E84B6C"/>
    <w:rsid w:val="00E87DB7"/>
    <w:rsid w:val="00E90A9D"/>
    <w:rsid w:val="00E912D4"/>
    <w:rsid w:val="00E94B35"/>
    <w:rsid w:val="00E95842"/>
    <w:rsid w:val="00E97BAD"/>
    <w:rsid w:val="00EA6BD1"/>
    <w:rsid w:val="00EB14CD"/>
    <w:rsid w:val="00EB3712"/>
    <w:rsid w:val="00EB38CA"/>
    <w:rsid w:val="00EB4C2D"/>
    <w:rsid w:val="00EC0556"/>
    <w:rsid w:val="00EC1419"/>
    <w:rsid w:val="00EC7145"/>
    <w:rsid w:val="00ED0732"/>
    <w:rsid w:val="00ED41C2"/>
    <w:rsid w:val="00ED6757"/>
    <w:rsid w:val="00ED7C85"/>
    <w:rsid w:val="00ED7C8A"/>
    <w:rsid w:val="00EE23C3"/>
    <w:rsid w:val="00EE3293"/>
    <w:rsid w:val="00EE3F52"/>
    <w:rsid w:val="00EF0C05"/>
    <w:rsid w:val="00EF1B69"/>
    <w:rsid w:val="00EF274F"/>
    <w:rsid w:val="00EF27BD"/>
    <w:rsid w:val="00EF2D7E"/>
    <w:rsid w:val="00EF7145"/>
    <w:rsid w:val="00F038A6"/>
    <w:rsid w:val="00F071BE"/>
    <w:rsid w:val="00F100C9"/>
    <w:rsid w:val="00F1072A"/>
    <w:rsid w:val="00F1692F"/>
    <w:rsid w:val="00F16AED"/>
    <w:rsid w:val="00F1702A"/>
    <w:rsid w:val="00F2036F"/>
    <w:rsid w:val="00F2048C"/>
    <w:rsid w:val="00F2141C"/>
    <w:rsid w:val="00F21CA8"/>
    <w:rsid w:val="00F222D2"/>
    <w:rsid w:val="00F230A7"/>
    <w:rsid w:val="00F3024D"/>
    <w:rsid w:val="00F32868"/>
    <w:rsid w:val="00F339E0"/>
    <w:rsid w:val="00F35129"/>
    <w:rsid w:val="00F40ECA"/>
    <w:rsid w:val="00F4382D"/>
    <w:rsid w:val="00F438EA"/>
    <w:rsid w:val="00F4413A"/>
    <w:rsid w:val="00F446DB"/>
    <w:rsid w:val="00F4784D"/>
    <w:rsid w:val="00F50192"/>
    <w:rsid w:val="00F50343"/>
    <w:rsid w:val="00F51606"/>
    <w:rsid w:val="00F52D50"/>
    <w:rsid w:val="00F535D8"/>
    <w:rsid w:val="00F53CD3"/>
    <w:rsid w:val="00F566E0"/>
    <w:rsid w:val="00F573DA"/>
    <w:rsid w:val="00F575C4"/>
    <w:rsid w:val="00F57A59"/>
    <w:rsid w:val="00F6025B"/>
    <w:rsid w:val="00F707A0"/>
    <w:rsid w:val="00F70892"/>
    <w:rsid w:val="00F71259"/>
    <w:rsid w:val="00F7181F"/>
    <w:rsid w:val="00F72F8E"/>
    <w:rsid w:val="00F74B5D"/>
    <w:rsid w:val="00F8157E"/>
    <w:rsid w:val="00F817F7"/>
    <w:rsid w:val="00F81DD9"/>
    <w:rsid w:val="00F82092"/>
    <w:rsid w:val="00F824F0"/>
    <w:rsid w:val="00F8256B"/>
    <w:rsid w:val="00F82B5F"/>
    <w:rsid w:val="00F845F7"/>
    <w:rsid w:val="00F85D61"/>
    <w:rsid w:val="00F879BF"/>
    <w:rsid w:val="00F87C9E"/>
    <w:rsid w:val="00F951B5"/>
    <w:rsid w:val="00F95701"/>
    <w:rsid w:val="00F964BE"/>
    <w:rsid w:val="00FA60A8"/>
    <w:rsid w:val="00FA6A99"/>
    <w:rsid w:val="00FA76B4"/>
    <w:rsid w:val="00FB0087"/>
    <w:rsid w:val="00FB2CC6"/>
    <w:rsid w:val="00FB6DC4"/>
    <w:rsid w:val="00FC266C"/>
    <w:rsid w:val="00FC282B"/>
    <w:rsid w:val="00FC4021"/>
    <w:rsid w:val="00FC436A"/>
    <w:rsid w:val="00FC5C6B"/>
    <w:rsid w:val="00FC7D18"/>
    <w:rsid w:val="00FD3B03"/>
    <w:rsid w:val="00FD3DB9"/>
    <w:rsid w:val="00FD4E52"/>
    <w:rsid w:val="00FD5062"/>
    <w:rsid w:val="00FD540E"/>
    <w:rsid w:val="00FD6BA5"/>
    <w:rsid w:val="00FD7EBF"/>
    <w:rsid w:val="00FE0BE6"/>
    <w:rsid w:val="00FF3384"/>
    <w:rsid w:val="00FF3BB7"/>
    <w:rsid w:val="00FF400F"/>
    <w:rsid w:val="00FF4091"/>
    <w:rsid w:val="00FF53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409"/>
  </w:style>
  <w:style w:type="paragraph" w:styleId="Heading1">
    <w:name w:val="heading 1"/>
    <w:basedOn w:val="Normal"/>
    <w:next w:val="Normal"/>
    <w:link w:val="Heading1Char"/>
    <w:uiPriority w:val="9"/>
    <w:qFormat/>
    <w:rsid w:val="00ED41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0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6076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1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407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DF3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3F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3F30"/>
  </w:style>
  <w:style w:type="paragraph" w:styleId="FootnoteText">
    <w:name w:val="footnote text"/>
    <w:basedOn w:val="Normal"/>
    <w:link w:val="FootnoteTextChar"/>
    <w:unhideWhenUsed/>
    <w:rsid w:val="00DF3F3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DF3F30"/>
    <w:rPr>
      <w:rFonts w:ascii="Times New Roman" w:eastAsia="Calibri" w:hAnsi="Times New Roman" w:cs="Times New Roman"/>
      <w:sz w:val="20"/>
      <w:szCs w:val="20"/>
    </w:rPr>
  </w:style>
  <w:style w:type="character" w:styleId="FootnoteReference">
    <w:name w:val="footnote reference"/>
    <w:basedOn w:val="DefaultParagraphFont"/>
    <w:semiHidden/>
    <w:unhideWhenUsed/>
    <w:rsid w:val="00DF3F30"/>
    <w:rPr>
      <w:vertAlign w:val="superscript"/>
    </w:rPr>
  </w:style>
  <w:style w:type="character" w:styleId="Hyperlink">
    <w:name w:val="Hyperlink"/>
    <w:basedOn w:val="DefaultParagraphFont"/>
    <w:rsid w:val="004B407F"/>
    <w:rPr>
      <w:rFonts w:cs="Times New Roman"/>
      <w:color w:val="0000FF"/>
      <w:u w:val="single"/>
    </w:rPr>
  </w:style>
  <w:style w:type="character" w:styleId="Emphasis">
    <w:name w:val="Emphasis"/>
    <w:basedOn w:val="DefaultParagraphFont"/>
    <w:uiPriority w:val="20"/>
    <w:qFormat/>
    <w:rsid w:val="004B407F"/>
    <w:rPr>
      <w:i/>
      <w:iCs/>
    </w:rPr>
  </w:style>
  <w:style w:type="character" w:styleId="Strong">
    <w:name w:val="Strong"/>
    <w:basedOn w:val="DefaultParagraphFont"/>
    <w:uiPriority w:val="22"/>
    <w:qFormat/>
    <w:rsid w:val="004B407F"/>
    <w:rPr>
      <w:b/>
      <w:bCs/>
    </w:rPr>
  </w:style>
  <w:style w:type="character" w:customStyle="1" w:styleId="citationauthor">
    <w:name w:val="citation_author"/>
    <w:basedOn w:val="DefaultParagraphFont"/>
    <w:rsid w:val="004B407F"/>
  </w:style>
  <w:style w:type="character" w:customStyle="1" w:styleId="personname">
    <w:name w:val="person_name"/>
    <w:basedOn w:val="DefaultParagraphFont"/>
    <w:rsid w:val="004B407F"/>
  </w:style>
  <w:style w:type="character" w:customStyle="1" w:styleId="volume">
    <w:name w:val="volume"/>
    <w:basedOn w:val="DefaultParagraphFont"/>
    <w:rsid w:val="004B407F"/>
  </w:style>
  <w:style w:type="character" w:customStyle="1" w:styleId="spelle">
    <w:name w:val="spelle"/>
    <w:basedOn w:val="DefaultParagraphFont"/>
    <w:rsid w:val="004B407F"/>
  </w:style>
  <w:style w:type="paragraph" w:styleId="BodyText">
    <w:name w:val="Body Text"/>
    <w:basedOn w:val="Normal"/>
    <w:link w:val="BodyTextChar"/>
    <w:semiHidden/>
    <w:rsid w:val="004B407F"/>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4B407F"/>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4B4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07F"/>
    <w:rPr>
      <w:rFonts w:ascii="Tahoma" w:hAnsi="Tahoma" w:cs="Tahoma"/>
      <w:sz w:val="16"/>
      <w:szCs w:val="16"/>
    </w:rPr>
  </w:style>
  <w:style w:type="paragraph" w:styleId="Header">
    <w:name w:val="header"/>
    <w:basedOn w:val="Normal"/>
    <w:link w:val="HeaderChar"/>
    <w:uiPriority w:val="99"/>
    <w:unhideWhenUsed/>
    <w:rsid w:val="00D35D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DD7"/>
  </w:style>
  <w:style w:type="paragraph" w:styleId="Footer">
    <w:name w:val="footer"/>
    <w:basedOn w:val="Normal"/>
    <w:link w:val="FooterChar"/>
    <w:uiPriority w:val="99"/>
    <w:unhideWhenUsed/>
    <w:rsid w:val="00D35D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DD7"/>
  </w:style>
  <w:style w:type="character" w:styleId="CommentReference">
    <w:name w:val="annotation reference"/>
    <w:basedOn w:val="DefaultParagraphFont"/>
    <w:uiPriority w:val="99"/>
    <w:semiHidden/>
    <w:unhideWhenUsed/>
    <w:rsid w:val="00AD5305"/>
    <w:rPr>
      <w:sz w:val="16"/>
      <w:szCs w:val="16"/>
    </w:rPr>
  </w:style>
  <w:style w:type="paragraph" w:styleId="CommentText">
    <w:name w:val="annotation text"/>
    <w:basedOn w:val="Normal"/>
    <w:link w:val="CommentTextChar"/>
    <w:uiPriority w:val="99"/>
    <w:semiHidden/>
    <w:unhideWhenUsed/>
    <w:rsid w:val="00AD5305"/>
    <w:pPr>
      <w:spacing w:line="240" w:lineRule="auto"/>
    </w:pPr>
    <w:rPr>
      <w:sz w:val="20"/>
      <w:szCs w:val="20"/>
    </w:rPr>
  </w:style>
  <w:style w:type="character" w:customStyle="1" w:styleId="CommentTextChar">
    <w:name w:val="Comment Text Char"/>
    <w:basedOn w:val="DefaultParagraphFont"/>
    <w:link w:val="CommentText"/>
    <w:uiPriority w:val="99"/>
    <w:semiHidden/>
    <w:rsid w:val="00AD5305"/>
    <w:rPr>
      <w:sz w:val="20"/>
      <w:szCs w:val="20"/>
    </w:rPr>
  </w:style>
  <w:style w:type="paragraph" w:styleId="CommentSubject">
    <w:name w:val="annotation subject"/>
    <w:basedOn w:val="CommentText"/>
    <w:next w:val="CommentText"/>
    <w:link w:val="CommentSubjectChar"/>
    <w:uiPriority w:val="99"/>
    <w:semiHidden/>
    <w:unhideWhenUsed/>
    <w:rsid w:val="00AD5305"/>
    <w:rPr>
      <w:b/>
      <w:bCs/>
    </w:rPr>
  </w:style>
  <w:style w:type="character" w:customStyle="1" w:styleId="CommentSubjectChar">
    <w:name w:val="Comment Subject Char"/>
    <w:basedOn w:val="CommentTextChar"/>
    <w:link w:val="CommentSubject"/>
    <w:uiPriority w:val="99"/>
    <w:semiHidden/>
    <w:rsid w:val="00AD5305"/>
    <w:rPr>
      <w:b/>
      <w:bCs/>
      <w:sz w:val="20"/>
      <w:szCs w:val="20"/>
    </w:rPr>
  </w:style>
  <w:style w:type="character" w:customStyle="1" w:styleId="slug-doi">
    <w:name w:val="slug-doi"/>
    <w:basedOn w:val="DefaultParagraphFont"/>
    <w:rsid w:val="001B27FA"/>
  </w:style>
  <w:style w:type="character" w:customStyle="1" w:styleId="ft">
    <w:name w:val="ft"/>
    <w:basedOn w:val="DefaultParagraphFont"/>
    <w:rsid w:val="000C33BF"/>
  </w:style>
  <w:style w:type="character" w:customStyle="1" w:styleId="cit-sep">
    <w:name w:val="cit-sep"/>
    <w:basedOn w:val="DefaultParagraphFont"/>
    <w:rsid w:val="000C33BF"/>
  </w:style>
  <w:style w:type="paragraph" w:styleId="ListParagraph">
    <w:name w:val="List Paragraph"/>
    <w:basedOn w:val="Normal"/>
    <w:uiPriority w:val="34"/>
    <w:qFormat/>
    <w:rsid w:val="00ED6757"/>
    <w:pPr>
      <w:suppressAutoHyphens/>
      <w:ind w:left="720"/>
    </w:pPr>
    <w:rPr>
      <w:rFonts w:ascii="Calibri" w:eastAsia="Times New Roman" w:hAnsi="Calibri" w:cs="Times New Roman"/>
      <w:lang w:val="en-US" w:eastAsia="ar-SA"/>
    </w:rPr>
  </w:style>
  <w:style w:type="character" w:styleId="FollowedHyperlink">
    <w:name w:val="FollowedHyperlink"/>
    <w:basedOn w:val="DefaultParagraphFont"/>
    <w:uiPriority w:val="99"/>
    <w:semiHidden/>
    <w:unhideWhenUsed/>
    <w:rsid w:val="00AA0AFC"/>
    <w:rPr>
      <w:color w:val="800080"/>
      <w:u w:val="single"/>
    </w:rPr>
  </w:style>
  <w:style w:type="character" w:customStyle="1" w:styleId="st">
    <w:name w:val="st"/>
    <w:basedOn w:val="DefaultParagraphFont"/>
    <w:rsid w:val="00AA0AFC"/>
  </w:style>
  <w:style w:type="character" w:customStyle="1" w:styleId="EndnoteTextChar">
    <w:name w:val="Endnote Text Char"/>
    <w:basedOn w:val="DefaultParagraphFont"/>
    <w:link w:val="EndnoteText"/>
    <w:uiPriority w:val="99"/>
    <w:semiHidden/>
    <w:rsid w:val="00AA0AFC"/>
    <w:rPr>
      <w:rFonts w:ascii="Times New Roman" w:eastAsia="Calibri" w:hAnsi="Times New Roman" w:cs="Times New Roman"/>
      <w:sz w:val="20"/>
      <w:szCs w:val="20"/>
      <w:lang w:val="en-US"/>
    </w:rPr>
  </w:style>
  <w:style w:type="paragraph" w:styleId="EndnoteText">
    <w:name w:val="endnote text"/>
    <w:basedOn w:val="Normal"/>
    <w:link w:val="EndnoteTextChar"/>
    <w:uiPriority w:val="99"/>
    <w:semiHidden/>
    <w:unhideWhenUsed/>
    <w:rsid w:val="00AA0AFC"/>
    <w:pPr>
      <w:spacing w:after="0" w:line="240" w:lineRule="auto"/>
    </w:pPr>
    <w:rPr>
      <w:rFonts w:ascii="Times New Roman" w:eastAsia="Calibri" w:hAnsi="Times New Roman" w:cs="Times New Roman"/>
      <w:sz w:val="20"/>
      <w:szCs w:val="20"/>
      <w:lang w:val="en-US"/>
    </w:rPr>
  </w:style>
  <w:style w:type="character" w:customStyle="1" w:styleId="slug-pub-date">
    <w:name w:val="slug-pub-date"/>
    <w:basedOn w:val="DefaultParagraphFont"/>
    <w:rsid w:val="00AA0AFC"/>
  </w:style>
  <w:style w:type="character" w:customStyle="1" w:styleId="slug-vol">
    <w:name w:val="slug-vol"/>
    <w:basedOn w:val="DefaultParagraphFont"/>
    <w:rsid w:val="00AA0AFC"/>
  </w:style>
  <w:style w:type="character" w:customStyle="1" w:styleId="slug-issue">
    <w:name w:val="slug-issue"/>
    <w:basedOn w:val="DefaultParagraphFont"/>
    <w:rsid w:val="00AA0AFC"/>
  </w:style>
  <w:style w:type="character" w:customStyle="1" w:styleId="slug-pages">
    <w:name w:val="slug-pages"/>
    <w:basedOn w:val="DefaultParagraphFont"/>
    <w:rsid w:val="00AA0AFC"/>
  </w:style>
  <w:style w:type="character" w:customStyle="1" w:styleId="Heading4Char">
    <w:name w:val="Heading 4 Char"/>
    <w:basedOn w:val="DefaultParagraphFont"/>
    <w:link w:val="Heading4"/>
    <w:uiPriority w:val="9"/>
    <w:semiHidden/>
    <w:rsid w:val="00607654"/>
    <w:rPr>
      <w:rFonts w:asciiTheme="majorHAnsi" w:eastAsiaTheme="majorEastAsia" w:hAnsiTheme="majorHAnsi" w:cstheme="majorBidi"/>
      <w:b/>
      <w:bCs/>
      <w:i/>
      <w:iCs/>
      <w:color w:val="4F81BD" w:themeColor="accent1"/>
    </w:rPr>
  </w:style>
  <w:style w:type="character" w:customStyle="1" w:styleId="instancename">
    <w:name w:val="instancename"/>
    <w:basedOn w:val="DefaultParagraphFont"/>
    <w:rsid w:val="001F275E"/>
  </w:style>
  <w:style w:type="paragraph" w:styleId="Revision">
    <w:name w:val="Revision"/>
    <w:hidden/>
    <w:uiPriority w:val="99"/>
    <w:semiHidden/>
    <w:rsid w:val="00C11C23"/>
    <w:pPr>
      <w:spacing w:after="0" w:line="240" w:lineRule="auto"/>
    </w:pPr>
  </w:style>
  <w:style w:type="character" w:styleId="LineNumber">
    <w:name w:val="line number"/>
    <w:basedOn w:val="DefaultParagraphFont"/>
    <w:uiPriority w:val="99"/>
    <w:semiHidden/>
    <w:unhideWhenUsed/>
    <w:rsid w:val="00D63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41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0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6076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1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407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DF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F3F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3F30"/>
  </w:style>
  <w:style w:type="paragraph" w:styleId="FootnoteText">
    <w:name w:val="footnote text"/>
    <w:basedOn w:val="Normal"/>
    <w:link w:val="FootnoteTextChar"/>
    <w:unhideWhenUsed/>
    <w:rsid w:val="00DF3F3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DF3F30"/>
    <w:rPr>
      <w:rFonts w:ascii="Times New Roman" w:eastAsia="Calibri" w:hAnsi="Times New Roman" w:cs="Times New Roman"/>
      <w:sz w:val="20"/>
      <w:szCs w:val="20"/>
    </w:rPr>
  </w:style>
  <w:style w:type="character" w:styleId="FootnoteReference">
    <w:name w:val="footnote reference"/>
    <w:basedOn w:val="DefaultParagraphFont"/>
    <w:semiHidden/>
    <w:unhideWhenUsed/>
    <w:rsid w:val="00DF3F30"/>
    <w:rPr>
      <w:vertAlign w:val="superscript"/>
    </w:rPr>
  </w:style>
  <w:style w:type="character" w:styleId="Hyperlink">
    <w:name w:val="Hyperlink"/>
    <w:basedOn w:val="DefaultParagraphFont"/>
    <w:rsid w:val="004B407F"/>
    <w:rPr>
      <w:rFonts w:cs="Times New Roman"/>
      <w:color w:val="0000FF"/>
      <w:u w:val="single"/>
    </w:rPr>
  </w:style>
  <w:style w:type="character" w:styleId="Emphasis">
    <w:name w:val="Emphasis"/>
    <w:basedOn w:val="DefaultParagraphFont"/>
    <w:uiPriority w:val="20"/>
    <w:qFormat/>
    <w:rsid w:val="004B407F"/>
    <w:rPr>
      <w:i/>
      <w:iCs/>
    </w:rPr>
  </w:style>
  <w:style w:type="character" w:styleId="Strong">
    <w:name w:val="Strong"/>
    <w:basedOn w:val="DefaultParagraphFont"/>
    <w:uiPriority w:val="22"/>
    <w:qFormat/>
    <w:rsid w:val="004B407F"/>
    <w:rPr>
      <w:b/>
      <w:bCs/>
    </w:rPr>
  </w:style>
  <w:style w:type="character" w:customStyle="1" w:styleId="citationauthor">
    <w:name w:val="citation_author"/>
    <w:basedOn w:val="DefaultParagraphFont"/>
    <w:rsid w:val="004B407F"/>
  </w:style>
  <w:style w:type="character" w:customStyle="1" w:styleId="personname">
    <w:name w:val="person_name"/>
    <w:basedOn w:val="DefaultParagraphFont"/>
    <w:rsid w:val="004B407F"/>
  </w:style>
  <w:style w:type="character" w:customStyle="1" w:styleId="volume">
    <w:name w:val="volume"/>
    <w:basedOn w:val="DefaultParagraphFont"/>
    <w:rsid w:val="004B407F"/>
  </w:style>
  <w:style w:type="character" w:customStyle="1" w:styleId="spelle">
    <w:name w:val="spelle"/>
    <w:basedOn w:val="DefaultParagraphFont"/>
    <w:rsid w:val="004B407F"/>
  </w:style>
  <w:style w:type="paragraph" w:styleId="BodyText">
    <w:name w:val="Body Text"/>
    <w:basedOn w:val="Normal"/>
    <w:link w:val="BodyTextChar"/>
    <w:semiHidden/>
    <w:rsid w:val="004B407F"/>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4B407F"/>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4B4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07F"/>
    <w:rPr>
      <w:rFonts w:ascii="Tahoma" w:hAnsi="Tahoma" w:cs="Tahoma"/>
      <w:sz w:val="16"/>
      <w:szCs w:val="16"/>
    </w:rPr>
  </w:style>
  <w:style w:type="paragraph" w:styleId="Header">
    <w:name w:val="header"/>
    <w:basedOn w:val="Normal"/>
    <w:link w:val="HeaderChar"/>
    <w:uiPriority w:val="99"/>
    <w:unhideWhenUsed/>
    <w:rsid w:val="00D35D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DD7"/>
  </w:style>
  <w:style w:type="paragraph" w:styleId="Footer">
    <w:name w:val="footer"/>
    <w:basedOn w:val="Normal"/>
    <w:link w:val="FooterChar"/>
    <w:uiPriority w:val="99"/>
    <w:unhideWhenUsed/>
    <w:rsid w:val="00D35D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DD7"/>
  </w:style>
  <w:style w:type="character" w:styleId="CommentReference">
    <w:name w:val="annotation reference"/>
    <w:basedOn w:val="DefaultParagraphFont"/>
    <w:uiPriority w:val="99"/>
    <w:semiHidden/>
    <w:unhideWhenUsed/>
    <w:rsid w:val="00AD5305"/>
    <w:rPr>
      <w:sz w:val="16"/>
      <w:szCs w:val="16"/>
    </w:rPr>
  </w:style>
  <w:style w:type="paragraph" w:styleId="CommentText">
    <w:name w:val="annotation text"/>
    <w:basedOn w:val="Normal"/>
    <w:link w:val="CommentTextChar"/>
    <w:uiPriority w:val="99"/>
    <w:semiHidden/>
    <w:unhideWhenUsed/>
    <w:rsid w:val="00AD5305"/>
    <w:pPr>
      <w:spacing w:line="240" w:lineRule="auto"/>
    </w:pPr>
    <w:rPr>
      <w:sz w:val="20"/>
      <w:szCs w:val="20"/>
    </w:rPr>
  </w:style>
  <w:style w:type="character" w:customStyle="1" w:styleId="CommentTextChar">
    <w:name w:val="Comment Text Char"/>
    <w:basedOn w:val="DefaultParagraphFont"/>
    <w:link w:val="CommentText"/>
    <w:uiPriority w:val="99"/>
    <w:semiHidden/>
    <w:rsid w:val="00AD5305"/>
    <w:rPr>
      <w:sz w:val="20"/>
      <w:szCs w:val="20"/>
    </w:rPr>
  </w:style>
  <w:style w:type="paragraph" w:styleId="CommentSubject">
    <w:name w:val="annotation subject"/>
    <w:basedOn w:val="CommentText"/>
    <w:next w:val="CommentText"/>
    <w:link w:val="CommentSubjectChar"/>
    <w:uiPriority w:val="99"/>
    <w:semiHidden/>
    <w:unhideWhenUsed/>
    <w:rsid w:val="00AD5305"/>
    <w:rPr>
      <w:b/>
      <w:bCs/>
    </w:rPr>
  </w:style>
  <w:style w:type="character" w:customStyle="1" w:styleId="CommentSubjectChar">
    <w:name w:val="Comment Subject Char"/>
    <w:basedOn w:val="CommentTextChar"/>
    <w:link w:val="CommentSubject"/>
    <w:uiPriority w:val="99"/>
    <w:semiHidden/>
    <w:rsid w:val="00AD5305"/>
    <w:rPr>
      <w:b/>
      <w:bCs/>
      <w:sz w:val="20"/>
      <w:szCs w:val="20"/>
    </w:rPr>
  </w:style>
  <w:style w:type="character" w:customStyle="1" w:styleId="slug-doi">
    <w:name w:val="slug-doi"/>
    <w:basedOn w:val="DefaultParagraphFont"/>
    <w:rsid w:val="001B27FA"/>
  </w:style>
  <w:style w:type="character" w:customStyle="1" w:styleId="ft">
    <w:name w:val="ft"/>
    <w:basedOn w:val="DefaultParagraphFont"/>
    <w:rsid w:val="000C33BF"/>
  </w:style>
  <w:style w:type="character" w:customStyle="1" w:styleId="cit-sep">
    <w:name w:val="cit-sep"/>
    <w:basedOn w:val="DefaultParagraphFont"/>
    <w:rsid w:val="000C33BF"/>
  </w:style>
  <w:style w:type="paragraph" w:styleId="ListParagraph">
    <w:name w:val="List Paragraph"/>
    <w:basedOn w:val="Normal"/>
    <w:uiPriority w:val="34"/>
    <w:qFormat/>
    <w:rsid w:val="00ED6757"/>
    <w:pPr>
      <w:suppressAutoHyphens/>
      <w:ind w:left="720"/>
    </w:pPr>
    <w:rPr>
      <w:rFonts w:ascii="Calibri" w:eastAsia="Times New Roman" w:hAnsi="Calibri" w:cs="Times New Roman"/>
      <w:lang w:val="en-US" w:eastAsia="ar-SA"/>
    </w:rPr>
  </w:style>
  <w:style w:type="character" w:styleId="FollowedHyperlink">
    <w:name w:val="FollowedHyperlink"/>
    <w:basedOn w:val="DefaultParagraphFont"/>
    <w:uiPriority w:val="99"/>
    <w:semiHidden/>
    <w:unhideWhenUsed/>
    <w:rsid w:val="00AA0AFC"/>
    <w:rPr>
      <w:color w:val="800080"/>
      <w:u w:val="single"/>
    </w:rPr>
  </w:style>
  <w:style w:type="character" w:customStyle="1" w:styleId="st">
    <w:name w:val="st"/>
    <w:basedOn w:val="DefaultParagraphFont"/>
    <w:rsid w:val="00AA0AFC"/>
  </w:style>
  <w:style w:type="character" w:customStyle="1" w:styleId="EndnoteTextChar">
    <w:name w:val="Endnote Text Char"/>
    <w:basedOn w:val="DefaultParagraphFont"/>
    <w:link w:val="EndnoteText"/>
    <w:uiPriority w:val="99"/>
    <w:semiHidden/>
    <w:rsid w:val="00AA0AFC"/>
    <w:rPr>
      <w:rFonts w:ascii="Times New Roman" w:eastAsia="Calibri" w:hAnsi="Times New Roman" w:cs="Times New Roman"/>
      <w:sz w:val="20"/>
      <w:szCs w:val="20"/>
      <w:lang w:val="en-US"/>
    </w:rPr>
  </w:style>
  <w:style w:type="paragraph" w:styleId="EndnoteText">
    <w:name w:val="endnote text"/>
    <w:basedOn w:val="Normal"/>
    <w:link w:val="EndnoteTextChar"/>
    <w:uiPriority w:val="99"/>
    <w:semiHidden/>
    <w:unhideWhenUsed/>
    <w:rsid w:val="00AA0AFC"/>
    <w:pPr>
      <w:spacing w:after="0" w:line="240" w:lineRule="auto"/>
    </w:pPr>
    <w:rPr>
      <w:rFonts w:ascii="Times New Roman" w:eastAsia="Calibri" w:hAnsi="Times New Roman" w:cs="Times New Roman"/>
      <w:sz w:val="20"/>
      <w:szCs w:val="20"/>
      <w:lang w:val="en-US"/>
    </w:rPr>
  </w:style>
  <w:style w:type="character" w:customStyle="1" w:styleId="slug-pub-date">
    <w:name w:val="slug-pub-date"/>
    <w:basedOn w:val="DefaultParagraphFont"/>
    <w:rsid w:val="00AA0AFC"/>
  </w:style>
  <w:style w:type="character" w:customStyle="1" w:styleId="slug-vol">
    <w:name w:val="slug-vol"/>
    <w:basedOn w:val="DefaultParagraphFont"/>
    <w:rsid w:val="00AA0AFC"/>
  </w:style>
  <w:style w:type="character" w:customStyle="1" w:styleId="slug-issue">
    <w:name w:val="slug-issue"/>
    <w:basedOn w:val="DefaultParagraphFont"/>
    <w:rsid w:val="00AA0AFC"/>
  </w:style>
  <w:style w:type="character" w:customStyle="1" w:styleId="slug-pages">
    <w:name w:val="slug-pages"/>
    <w:basedOn w:val="DefaultParagraphFont"/>
    <w:rsid w:val="00AA0AFC"/>
  </w:style>
  <w:style w:type="character" w:customStyle="1" w:styleId="Heading4Char">
    <w:name w:val="Heading 4 Char"/>
    <w:basedOn w:val="DefaultParagraphFont"/>
    <w:link w:val="Heading4"/>
    <w:uiPriority w:val="9"/>
    <w:semiHidden/>
    <w:rsid w:val="00607654"/>
    <w:rPr>
      <w:rFonts w:asciiTheme="majorHAnsi" w:eastAsiaTheme="majorEastAsia" w:hAnsiTheme="majorHAnsi" w:cstheme="majorBidi"/>
      <w:b/>
      <w:bCs/>
      <w:i/>
      <w:iCs/>
      <w:color w:val="4F81BD" w:themeColor="accent1"/>
    </w:rPr>
  </w:style>
  <w:style w:type="character" w:customStyle="1" w:styleId="instancename">
    <w:name w:val="instancename"/>
    <w:basedOn w:val="DefaultParagraphFont"/>
    <w:rsid w:val="001F275E"/>
  </w:style>
  <w:style w:type="paragraph" w:styleId="Revision">
    <w:name w:val="Revision"/>
    <w:hidden/>
    <w:uiPriority w:val="99"/>
    <w:semiHidden/>
    <w:rsid w:val="00C11C23"/>
    <w:pPr>
      <w:spacing w:after="0" w:line="240" w:lineRule="auto"/>
    </w:pPr>
  </w:style>
  <w:style w:type="character" w:styleId="LineNumber">
    <w:name w:val="line number"/>
    <w:basedOn w:val="DefaultParagraphFont"/>
    <w:uiPriority w:val="99"/>
    <w:semiHidden/>
    <w:unhideWhenUsed/>
    <w:rsid w:val="00D63ED4"/>
  </w:style>
</w:styles>
</file>

<file path=word/webSettings.xml><?xml version="1.0" encoding="utf-8"?>
<w:webSettings xmlns:r="http://schemas.openxmlformats.org/officeDocument/2006/relationships" xmlns:w="http://schemas.openxmlformats.org/wordprocessingml/2006/main">
  <w:divs>
    <w:div w:id="344982008">
      <w:bodyDiv w:val="1"/>
      <w:marLeft w:val="0"/>
      <w:marRight w:val="0"/>
      <w:marTop w:val="0"/>
      <w:marBottom w:val="0"/>
      <w:divBdr>
        <w:top w:val="none" w:sz="0" w:space="0" w:color="auto"/>
        <w:left w:val="none" w:sz="0" w:space="0" w:color="auto"/>
        <w:bottom w:val="none" w:sz="0" w:space="0" w:color="auto"/>
        <w:right w:val="none" w:sz="0" w:space="0" w:color="auto"/>
      </w:divBdr>
    </w:div>
    <w:div w:id="449476360">
      <w:bodyDiv w:val="1"/>
      <w:marLeft w:val="0"/>
      <w:marRight w:val="0"/>
      <w:marTop w:val="0"/>
      <w:marBottom w:val="0"/>
      <w:divBdr>
        <w:top w:val="none" w:sz="0" w:space="0" w:color="auto"/>
        <w:left w:val="none" w:sz="0" w:space="0" w:color="auto"/>
        <w:bottom w:val="none" w:sz="0" w:space="0" w:color="auto"/>
        <w:right w:val="none" w:sz="0" w:space="0" w:color="auto"/>
      </w:divBdr>
    </w:div>
    <w:div w:id="770779528">
      <w:bodyDiv w:val="1"/>
      <w:marLeft w:val="0"/>
      <w:marRight w:val="0"/>
      <w:marTop w:val="0"/>
      <w:marBottom w:val="0"/>
      <w:divBdr>
        <w:top w:val="none" w:sz="0" w:space="0" w:color="auto"/>
        <w:left w:val="none" w:sz="0" w:space="0" w:color="auto"/>
        <w:bottom w:val="none" w:sz="0" w:space="0" w:color="auto"/>
        <w:right w:val="none" w:sz="0" w:space="0" w:color="auto"/>
      </w:divBdr>
    </w:div>
    <w:div w:id="1200388174">
      <w:bodyDiv w:val="1"/>
      <w:marLeft w:val="0"/>
      <w:marRight w:val="0"/>
      <w:marTop w:val="0"/>
      <w:marBottom w:val="0"/>
      <w:divBdr>
        <w:top w:val="none" w:sz="0" w:space="0" w:color="auto"/>
        <w:left w:val="none" w:sz="0" w:space="0" w:color="auto"/>
        <w:bottom w:val="none" w:sz="0" w:space="0" w:color="auto"/>
        <w:right w:val="none" w:sz="0" w:space="0" w:color="auto"/>
      </w:divBdr>
    </w:div>
    <w:div w:id="1240216412">
      <w:bodyDiv w:val="1"/>
      <w:marLeft w:val="0"/>
      <w:marRight w:val="0"/>
      <w:marTop w:val="0"/>
      <w:marBottom w:val="0"/>
      <w:divBdr>
        <w:top w:val="none" w:sz="0" w:space="0" w:color="auto"/>
        <w:left w:val="none" w:sz="0" w:space="0" w:color="auto"/>
        <w:bottom w:val="none" w:sz="0" w:space="0" w:color="auto"/>
        <w:right w:val="none" w:sz="0" w:space="0" w:color="auto"/>
      </w:divBdr>
    </w:div>
    <w:div w:id="1399940710">
      <w:bodyDiv w:val="1"/>
      <w:marLeft w:val="0"/>
      <w:marRight w:val="0"/>
      <w:marTop w:val="0"/>
      <w:marBottom w:val="0"/>
      <w:divBdr>
        <w:top w:val="none" w:sz="0" w:space="0" w:color="auto"/>
        <w:left w:val="none" w:sz="0" w:space="0" w:color="auto"/>
        <w:bottom w:val="none" w:sz="0" w:space="0" w:color="auto"/>
        <w:right w:val="none" w:sz="0" w:space="0" w:color="auto"/>
      </w:divBdr>
    </w:div>
    <w:div w:id="1586185363">
      <w:bodyDiv w:val="1"/>
      <w:marLeft w:val="0"/>
      <w:marRight w:val="0"/>
      <w:marTop w:val="0"/>
      <w:marBottom w:val="0"/>
      <w:divBdr>
        <w:top w:val="none" w:sz="0" w:space="0" w:color="auto"/>
        <w:left w:val="none" w:sz="0" w:space="0" w:color="auto"/>
        <w:bottom w:val="none" w:sz="0" w:space="0" w:color="auto"/>
        <w:right w:val="none" w:sz="0" w:space="0" w:color="auto"/>
      </w:divBdr>
      <w:divsChild>
        <w:div w:id="599879023">
          <w:marLeft w:val="0"/>
          <w:marRight w:val="0"/>
          <w:marTop w:val="0"/>
          <w:marBottom w:val="0"/>
          <w:divBdr>
            <w:top w:val="none" w:sz="0" w:space="0" w:color="auto"/>
            <w:left w:val="none" w:sz="0" w:space="0" w:color="auto"/>
            <w:bottom w:val="none" w:sz="0" w:space="0" w:color="auto"/>
            <w:right w:val="none" w:sz="0" w:space="0" w:color="auto"/>
          </w:divBdr>
          <w:divsChild>
            <w:div w:id="1491172849">
              <w:marLeft w:val="0"/>
              <w:marRight w:val="0"/>
              <w:marTop w:val="0"/>
              <w:marBottom w:val="0"/>
              <w:divBdr>
                <w:top w:val="none" w:sz="0" w:space="0" w:color="auto"/>
                <w:left w:val="none" w:sz="0" w:space="0" w:color="auto"/>
                <w:bottom w:val="none" w:sz="0" w:space="0" w:color="auto"/>
                <w:right w:val="none" w:sz="0" w:space="0" w:color="auto"/>
              </w:divBdr>
              <w:divsChild>
                <w:div w:id="1333727229">
                  <w:marLeft w:val="0"/>
                  <w:marRight w:val="0"/>
                  <w:marTop w:val="0"/>
                  <w:marBottom w:val="0"/>
                  <w:divBdr>
                    <w:top w:val="none" w:sz="0" w:space="0" w:color="auto"/>
                    <w:left w:val="none" w:sz="0" w:space="0" w:color="auto"/>
                    <w:bottom w:val="none" w:sz="0" w:space="0" w:color="auto"/>
                    <w:right w:val="none" w:sz="0" w:space="0" w:color="auto"/>
                  </w:divBdr>
                  <w:divsChild>
                    <w:div w:id="931547056">
                      <w:marLeft w:val="0"/>
                      <w:marRight w:val="0"/>
                      <w:marTop w:val="0"/>
                      <w:marBottom w:val="0"/>
                      <w:divBdr>
                        <w:top w:val="none" w:sz="0" w:space="0" w:color="auto"/>
                        <w:left w:val="none" w:sz="0" w:space="0" w:color="auto"/>
                        <w:bottom w:val="none" w:sz="0" w:space="0" w:color="auto"/>
                        <w:right w:val="none" w:sz="0" w:space="0" w:color="auto"/>
                      </w:divBdr>
                      <w:divsChild>
                        <w:div w:id="999968184">
                          <w:marLeft w:val="0"/>
                          <w:marRight w:val="0"/>
                          <w:marTop w:val="0"/>
                          <w:marBottom w:val="0"/>
                          <w:divBdr>
                            <w:top w:val="none" w:sz="0" w:space="0" w:color="auto"/>
                            <w:left w:val="none" w:sz="0" w:space="0" w:color="auto"/>
                            <w:bottom w:val="none" w:sz="0" w:space="0" w:color="auto"/>
                            <w:right w:val="none" w:sz="0" w:space="0" w:color="auto"/>
                          </w:divBdr>
                          <w:divsChild>
                            <w:div w:id="10052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786063">
      <w:bodyDiv w:val="1"/>
      <w:marLeft w:val="0"/>
      <w:marRight w:val="0"/>
      <w:marTop w:val="0"/>
      <w:marBottom w:val="0"/>
      <w:divBdr>
        <w:top w:val="none" w:sz="0" w:space="0" w:color="auto"/>
        <w:left w:val="none" w:sz="0" w:space="0" w:color="auto"/>
        <w:bottom w:val="none" w:sz="0" w:space="0" w:color="auto"/>
        <w:right w:val="none" w:sz="0" w:space="0" w:color="auto"/>
      </w:divBdr>
    </w:div>
    <w:div w:id="1831092743">
      <w:bodyDiv w:val="1"/>
      <w:marLeft w:val="0"/>
      <w:marRight w:val="0"/>
      <w:marTop w:val="0"/>
      <w:marBottom w:val="0"/>
      <w:divBdr>
        <w:top w:val="none" w:sz="0" w:space="0" w:color="auto"/>
        <w:left w:val="none" w:sz="0" w:space="0" w:color="auto"/>
        <w:bottom w:val="none" w:sz="0" w:space="0" w:color="auto"/>
        <w:right w:val="none" w:sz="0" w:space="0" w:color="auto"/>
      </w:divBdr>
    </w:div>
    <w:div w:id="1855456161">
      <w:bodyDiv w:val="1"/>
      <w:marLeft w:val="0"/>
      <w:marRight w:val="0"/>
      <w:marTop w:val="0"/>
      <w:marBottom w:val="0"/>
      <w:divBdr>
        <w:top w:val="none" w:sz="0" w:space="0" w:color="auto"/>
        <w:left w:val="none" w:sz="0" w:space="0" w:color="auto"/>
        <w:bottom w:val="none" w:sz="0" w:space="0" w:color="auto"/>
        <w:right w:val="none" w:sz="0" w:space="0" w:color="auto"/>
      </w:divBdr>
    </w:div>
    <w:div w:id="19177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net.apa.org/doi/10.1037/0033-2909.118.3.315"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oodle.gre.ac.uk/mod/resource/view.php?id=426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08177-7496-4A27-ACB1-8EFF2016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9070</Words>
  <Characters>51704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2015-02-17T11:02:00Z</cp:lastPrinted>
  <dcterms:created xsi:type="dcterms:W3CDTF">2015-06-02T20:47:00Z</dcterms:created>
  <dcterms:modified xsi:type="dcterms:W3CDTF">2015-06-02T20:47:00Z</dcterms:modified>
</cp:coreProperties>
</file>